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421F2" w14:textId="77777777" w:rsidR="00075D02" w:rsidRDefault="00075D02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</w:p>
    <w:p w14:paraId="6C58A1BC" w14:textId="77777777" w:rsidR="00736E5F" w:rsidRDefault="00736E5F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</w:p>
    <w:p w14:paraId="5ECBAE33" w14:textId="77777777" w:rsidR="004C4BCE" w:rsidRPr="00075D02" w:rsidRDefault="004C4BCE" w:rsidP="004C4BCE">
      <w:pPr>
        <w:autoSpaceDE w:val="0"/>
        <w:autoSpaceDN w:val="0"/>
        <w:adjustRightInd w:val="0"/>
        <w:spacing w:after="60"/>
        <w:jc w:val="center"/>
        <w:rPr>
          <w:rFonts w:ascii="Times New Roman" w:hAnsi="Times New Roman"/>
          <w:b/>
          <w:bCs/>
          <w:sz w:val="20"/>
          <w:szCs w:val="20"/>
          <w:lang w:val="sk-SK"/>
        </w:rPr>
      </w:pPr>
      <w:r w:rsidRPr="00075D02">
        <w:rPr>
          <w:rFonts w:ascii="Times New Roman" w:hAnsi="Times New Roman"/>
          <w:b/>
          <w:bCs/>
          <w:sz w:val="20"/>
          <w:szCs w:val="20"/>
          <w:lang w:val="sk-SK"/>
        </w:rPr>
        <w:t>Zápis z prieskumu trhu</w:t>
      </w:r>
    </w:p>
    <w:p w14:paraId="46E6C992" w14:textId="77777777" w:rsidR="004C4BCE" w:rsidRPr="00BF4804" w:rsidRDefault="004C4BCE" w:rsidP="004C4BCE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  <w:lang w:val="sk-SK"/>
        </w:rPr>
      </w:pPr>
    </w:p>
    <w:p w14:paraId="1F419CC4" w14:textId="77777777" w:rsidR="00736E5F" w:rsidRPr="00BF4804" w:rsidRDefault="00736E5F" w:rsidP="004C4BCE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  <w:lang w:val="sk-SK"/>
        </w:rPr>
      </w:pPr>
    </w:p>
    <w:p w14:paraId="1ECFC739" w14:textId="7139EAB9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1. Identifikácia verejného obstarávateľa</w:t>
      </w:r>
      <w:r w:rsidR="00BF4804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 </w:t>
      </w:r>
      <w:r w:rsidR="007D3AEB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/</w:t>
      </w:r>
      <w:r w:rsidR="00BF4804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 prijímateľa</w:t>
      </w:r>
      <w:r w:rsidR="007D3AEB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, ktorý nie je verejný obstarávateľ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: </w:t>
      </w:r>
    </w:p>
    <w:p w14:paraId="241A9FBD" w14:textId="77777777" w:rsidR="004C4BCE" w:rsidRPr="00ED1AFE" w:rsidRDefault="004C4BCE" w:rsidP="004C4BCE">
      <w:pPr>
        <w:autoSpaceDE w:val="0"/>
        <w:autoSpaceDN w:val="0"/>
        <w:adjustRightInd w:val="0"/>
        <w:spacing w:line="120" w:lineRule="auto"/>
        <w:rPr>
          <w:rFonts w:ascii="Times New Roman" w:hAnsi="Times New Roman"/>
          <w:color w:val="000000"/>
          <w:sz w:val="20"/>
          <w:szCs w:val="20"/>
          <w:lang w:val="sk-SK"/>
        </w:rPr>
      </w:pPr>
    </w:p>
    <w:p w14:paraId="2C6EDAD2" w14:textId="3F9BDF4B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Verejný obstarávateľ v zmysle § 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val="sk-SK"/>
        </w:rPr>
        <w:t>XX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 ods. 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val="sk-SK"/>
        </w:rPr>
        <w:t>XX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 písm. 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val="sk-SK"/>
        </w:rPr>
        <w:t>XX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 zákona </w:t>
      </w:r>
      <w:r w:rsidR="003E5311" w:rsidRPr="00ED1AFE">
        <w:rPr>
          <w:rFonts w:ascii="Times New Roman" w:hAnsi="Times New Roman"/>
          <w:color w:val="000000"/>
          <w:sz w:val="20"/>
          <w:szCs w:val="20"/>
          <w:lang w:val="sk-SK"/>
        </w:rPr>
        <w:t>č. 343</w:t>
      </w: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>/20</w:t>
      </w:r>
      <w:r w:rsidR="003E5311" w:rsidRPr="00ED1AFE">
        <w:rPr>
          <w:rFonts w:ascii="Times New Roman" w:hAnsi="Times New Roman"/>
          <w:color w:val="000000"/>
          <w:sz w:val="20"/>
          <w:szCs w:val="20"/>
          <w:lang w:val="sk-SK"/>
        </w:rPr>
        <w:t>15</w:t>
      </w: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 Z. z. o verejnom obstarávaní a o zmene a doplnení niektorých zákonov 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(ďalej len “ZVO”)</w:t>
      </w:r>
      <w:bookmarkStart w:id="0" w:name="_Hlk174688795"/>
      <w:r w:rsidR="00BF4804">
        <w:rPr>
          <w:rStyle w:val="Odkaznapoznmkupodiarou"/>
          <w:b/>
          <w:bCs/>
          <w:color w:val="000000"/>
          <w:szCs w:val="20"/>
          <w:lang w:val="sk-SK"/>
        </w:rPr>
        <w:footnoteReference w:id="2"/>
      </w:r>
      <w:bookmarkEnd w:id="0"/>
      <w:r w:rsidR="007D3AEB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 / Prijímateľ</w:t>
      </w:r>
      <w:r w:rsidR="007D3AEB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, ktorý nie je verejný obstarávateľ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: </w:t>
      </w:r>
    </w:p>
    <w:p w14:paraId="33CD76DE" w14:textId="77777777" w:rsidR="004C4BCE" w:rsidRPr="00ED1AFE" w:rsidRDefault="004C4BCE" w:rsidP="004C4BCE">
      <w:pPr>
        <w:autoSpaceDE w:val="0"/>
        <w:autoSpaceDN w:val="0"/>
        <w:adjustRightInd w:val="0"/>
        <w:spacing w:line="120" w:lineRule="auto"/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</w:pPr>
    </w:p>
    <w:p w14:paraId="6C55EE8C" w14:textId="146E8C2E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Názov verejného obstarávateľa</w:t>
      </w:r>
      <w:r w:rsidR="00BF4804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 / prijímateľa:</w:t>
      </w:r>
    </w:p>
    <w:p w14:paraId="37AD7123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Sídlo: </w:t>
      </w:r>
    </w:p>
    <w:p w14:paraId="13DA245C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Štatutárny zástupca:  </w:t>
      </w:r>
    </w:p>
    <w:p w14:paraId="32B18C54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>IČO:</w:t>
      </w: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ab/>
        <w:t xml:space="preserve">     </w:t>
      </w: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ab/>
        <w:t xml:space="preserve"> </w:t>
      </w:r>
    </w:p>
    <w:p w14:paraId="6061411D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DIČ:         </w:t>
      </w:r>
    </w:p>
    <w:p w14:paraId="0E0BE422" w14:textId="77777777" w:rsidR="004C4BCE" w:rsidRPr="00ED1AFE" w:rsidRDefault="004C4BCE" w:rsidP="004C4BCE">
      <w:pPr>
        <w:tabs>
          <w:tab w:val="num" w:pos="567"/>
        </w:tabs>
        <w:rPr>
          <w:rFonts w:ascii="Times New Roman" w:hAnsi="Times New Roman"/>
          <w:bCs/>
          <w:sz w:val="20"/>
          <w:szCs w:val="20"/>
          <w:lang w:val="sk-SK"/>
        </w:rPr>
      </w:pPr>
      <w:r w:rsidRPr="00ED1AFE">
        <w:rPr>
          <w:rFonts w:ascii="Times New Roman" w:hAnsi="Times New Roman"/>
          <w:bCs/>
          <w:sz w:val="20"/>
          <w:szCs w:val="20"/>
          <w:lang w:val="sk-SK"/>
        </w:rPr>
        <w:t xml:space="preserve">IČ DPH:   </w:t>
      </w:r>
    </w:p>
    <w:p w14:paraId="793BA3B8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Tel.:         </w:t>
      </w:r>
    </w:p>
    <w:p w14:paraId="0004D2F7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Fax:         </w:t>
      </w:r>
    </w:p>
    <w:p w14:paraId="541E10CA" w14:textId="676417D8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>E-mail:     xx@xx.sk</w:t>
      </w:r>
    </w:p>
    <w:p w14:paraId="20770508" w14:textId="38C89315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Internetová stránka: </w:t>
      </w:r>
      <w:hyperlink r:id="rId10" w:history="1">
        <w:r w:rsidR="007D3AEB" w:rsidRPr="0034167F">
          <w:rPr>
            <w:rStyle w:val="Hypertextovprepojenie"/>
            <w:rFonts w:ascii="Times New Roman" w:hAnsi="Times New Roman"/>
            <w:sz w:val="20"/>
            <w:szCs w:val="20"/>
            <w:lang w:val="sk-SK"/>
          </w:rPr>
          <w:t>www.xx.sk</w:t>
        </w:r>
      </w:hyperlink>
    </w:p>
    <w:p w14:paraId="1108B79C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Bankové spojenie:   </w:t>
      </w:r>
    </w:p>
    <w:p w14:paraId="16789BE3" w14:textId="2CB2DA57" w:rsidR="004C4BCE" w:rsidRPr="00ED1AFE" w:rsidRDefault="00533445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BF4804">
        <w:rPr>
          <w:rFonts w:ascii="Times New Roman" w:hAnsi="Times New Roman"/>
          <w:color w:val="000000"/>
          <w:sz w:val="20"/>
          <w:szCs w:val="20"/>
          <w:lang w:val="sk-SK"/>
        </w:rPr>
        <w:t xml:space="preserve">IBAN: </w:t>
      </w:r>
      <w:r w:rsidR="004C4BCE"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                  </w:t>
      </w:r>
    </w:p>
    <w:p w14:paraId="2C01207E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  <w:lang w:val="sk-SK"/>
        </w:rPr>
      </w:pPr>
    </w:p>
    <w:p w14:paraId="6B5CF9CF" w14:textId="3345EF74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>2. Predmet obstarávania:</w:t>
      </w:r>
      <w:r w:rsidR="00E1567B" w:rsidRPr="00ED1AFE">
        <w:rPr>
          <w:rFonts w:ascii="Times New Roman" w:hAnsi="Times New Roman"/>
          <w:b/>
          <w:bCs/>
          <w:sz w:val="20"/>
          <w:szCs w:val="20"/>
          <w:lang w:val="sk-SK"/>
        </w:rPr>
        <w:t xml:space="preserve"> </w:t>
      </w: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>(predmet a názov zákazky, stručný opis zákazky</w:t>
      </w:r>
      <w:r w:rsidR="00FB2C4E">
        <w:rPr>
          <w:rFonts w:ascii="Times New Roman" w:hAnsi="Times New Roman"/>
          <w:color w:val="000000"/>
          <w:sz w:val="20"/>
          <w:szCs w:val="20"/>
          <w:lang w:val="sk-SK"/>
        </w:rPr>
        <w:t xml:space="preserve"> + kód CPV</w:t>
      </w:r>
      <w:r w:rsidR="007D3AEB">
        <w:rPr>
          <w:rFonts w:ascii="Times New Roman" w:hAnsi="Times New Roman"/>
          <w:color w:val="000000"/>
          <w:sz w:val="20"/>
          <w:szCs w:val="20"/>
          <w:vertAlign w:val="superscript"/>
          <w:lang w:val="sk-SK"/>
        </w:rPr>
        <w:t>1</w:t>
      </w: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>)</w:t>
      </w:r>
    </w:p>
    <w:p w14:paraId="39D4D15B" w14:textId="77777777" w:rsidR="004C4BCE" w:rsidRPr="00ED1AFE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34705D16" w14:textId="66BBB300" w:rsidR="004C4BCE" w:rsidRPr="00ED1AFE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sz w:val="20"/>
          <w:szCs w:val="20"/>
          <w:lang w:val="sk-SK"/>
        </w:rPr>
        <w:t xml:space="preserve">3. Dátum vykonania prieskumu trhu: </w:t>
      </w:r>
      <w:r w:rsidR="00E1567B" w:rsidRPr="00ED1AFE">
        <w:rPr>
          <w:rFonts w:ascii="Times New Roman" w:hAnsi="Times New Roman"/>
          <w:sz w:val="20"/>
          <w:szCs w:val="20"/>
          <w:lang w:val="sk-SK"/>
        </w:rPr>
        <w:t>(v tvare DD/MM/RRRR)</w:t>
      </w:r>
    </w:p>
    <w:p w14:paraId="55AFE457" w14:textId="77777777" w:rsidR="004C4BCE" w:rsidRPr="00ED1AFE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483F2655" w14:textId="0789BA20" w:rsidR="007813F5" w:rsidRPr="00853AAF" w:rsidRDefault="004C4BCE" w:rsidP="007813F5">
      <w:pPr>
        <w:jc w:val="both"/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sz w:val="20"/>
          <w:szCs w:val="20"/>
          <w:lang w:val="sk-SK"/>
        </w:rPr>
        <w:t xml:space="preserve">4. </w:t>
      </w:r>
      <w:r w:rsidR="007813F5" w:rsidRPr="00853AAF">
        <w:rPr>
          <w:rFonts w:ascii="Times New Roman" w:hAnsi="Times New Roman"/>
          <w:b/>
          <w:sz w:val="20"/>
          <w:szCs w:val="20"/>
          <w:lang w:val="sk-SK"/>
        </w:rPr>
        <w:t xml:space="preserve">Zoznam oslovených záujemcov </w:t>
      </w:r>
      <w:r w:rsidR="003E2F48">
        <w:rPr>
          <w:rFonts w:ascii="Times New Roman" w:hAnsi="Times New Roman"/>
          <w:b/>
          <w:sz w:val="20"/>
          <w:szCs w:val="20"/>
          <w:lang w:val="sk-SK"/>
        </w:rPr>
        <w:t xml:space="preserve">/ identifikovaných ponúk </w:t>
      </w:r>
      <w:r w:rsidR="007813F5" w:rsidRPr="00853AAF">
        <w:rPr>
          <w:rFonts w:ascii="Times New Roman" w:hAnsi="Times New Roman"/>
          <w:b/>
          <w:sz w:val="20"/>
          <w:szCs w:val="20"/>
          <w:lang w:val="sk-SK"/>
        </w:rPr>
        <w:t xml:space="preserve">v rozsahu </w:t>
      </w:r>
      <w:r w:rsidR="007813F5" w:rsidRPr="00853AAF">
        <w:rPr>
          <w:rFonts w:ascii="Times New Roman" w:hAnsi="Times New Roman"/>
          <w:sz w:val="20"/>
          <w:szCs w:val="20"/>
          <w:lang w:val="sk-SK"/>
        </w:rPr>
        <w:t xml:space="preserve">názov a sídlo osloveného </w:t>
      </w:r>
      <w:r w:rsidR="007D3AEB">
        <w:rPr>
          <w:rFonts w:ascii="Times New Roman" w:hAnsi="Times New Roman"/>
          <w:sz w:val="20"/>
          <w:szCs w:val="20"/>
          <w:lang w:val="sk-SK"/>
        </w:rPr>
        <w:t xml:space="preserve">/ identifikovaného </w:t>
      </w:r>
      <w:r w:rsidR="007813F5" w:rsidRPr="00853AAF">
        <w:rPr>
          <w:rFonts w:ascii="Times New Roman" w:hAnsi="Times New Roman"/>
          <w:sz w:val="20"/>
          <w:szCs w:val="20"/>
          <w:lang w:val="sk-SK"/>
        </w:rPr>
        <w:t>záujemcu (potenciálneho dodávateľa), meno a priezvisko kontaktnej osoby, dátum oslovenia</w:t>
      </w:r>
      <w:r w:rsidR="003E2F48">
        <w:rPr>
          <w:rFonts w:ascii="Times New Roman" w:hAnsi="Times New Roman"/>
          <w:sz w:val="20"/>
          <w:szCs w:val="20"/>
          <w:lang w:val="sk-SK"/>
        </w:rPr>
        <w:t xml:space="preserve"> / identifikovania ponuky</w:t>
      </w:r>
      <w:r w:rsidR="007813F5" w:rsidRPr="00853AAF">
        <w:rPr>
          <w:rFonts w:ascii="Times New Roman" w:hAnsi="Times New Roman"/>
          <w:sz w:val="20"/>
          <w:szCs w:val="20"/>
          <w:lang w:val="sk-SK"/>
        </w:rPr>
        <w:t xml:space="preserve">, informácia o skutočnosti, či sú oslovení </w:t>
      </w:r>
      <w:r w:rsidR="003E2F48">
        <w:rPr>
          <w:rFonts w:ascii="Times New Roman" w:hAnsi="Times New Roman"/>
          <w:sz w:val="20"/>
          <w:szCs w:val="20"/>
          <w:lang w:val="sk-SK"/>
        </w:rPr>
        <w:t xml:space="preserve">/ identifikovaní </w:t>
      </w:r>
      <w:r w:rsidR="007813F5" w:rsidRPr="00853AAF">
        <w:rPr>
          <w:rFonts w:ascii="Times New Roman" w:hAnsi="Times New Roman"/>
          <w:sz w:val="20"/>
          <w:szCs w:val="20"/>
          <w:lang w:val="sk-SK"/>
        </w:rPr>
        <w:t xml:space="preserve">záujemcovia oprávnení dodávať službu, tovar alebo </w:t>
      </w:r>
      <w:r w:rsidR="00FE591F">
        <w:rPr>
          <w:rFonts w:ascii="Times New Roman" w:hAnsi="Times New Roman"/>
          <w:sz w:val="20"/>
          <w:szCs w:val="20"/>
          <w:lang w:val="sk-SK"/>
        </w:rPr>
        <w:t xml:space="preserve">stavebné </w:t>
      </w:r>
      <w:r w:rsidR="007813F5" w:rsidRPr="00853AAF">
        <w:rPr>
          <w:rFonts w:ascii="Times New Roman" w:hAnsi="Times New Roman"/>
          <w:sz w:val="20"/>
          <w:szCs w:val="20"/>
          <w:lang w:val="sk-SK"/>
        </w:rPr>
        <w:t>prác</w:t>
      </w:r>
      <w:r w:rsidR="00FE591F">
        <w:rPr>
          <w:rFonts w:ascii="Times New Roman" w:hAnsi="Times New Roman"/>
          <w:sz w:val="20"/>
          <w:szCs w:val="20"/>
          <w:lang w:val="sk-SK"/>
        </w:rPr>
        <w:t>e</w:t>
      </w:r>
      <w:r w:rsidR="007813F5" w:rsidRPr="00853AAF">
        <w:rPr>
          <w:rFonts w:ascii="Times New Roman" w:hAnsi="Times New Roman"/>
          <w:sz w:val="20"/>
          <w:szCs w:val="20"/>
          <w:lang w:val="sk-SK"/>
        </w:rPr>
        <w:t xml:space="preserve"> v rozsahu predmetu zákazky, overenie, že záujemca nemá uložený zákaz účasti vo verejnom obstarávaní: </w:t>
      </w:r>
    </w:p>
    <w:tbl>
      <w:tblPr>
        <w:tblStyle w:val="Tabukasmriekou5tmavzvraznenie21"/>
        <w:tblW w:w="9209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3032"/>
        <w:gridCol w:w="1134"/>
        <w:gridCol w:w="2155"/>
        <w:gridCol w:w="2410"/>
      </w:tblGrid>
      <w:tr w:rsidR="007813F5" w:rsidRPr="00ED1AFE" w14:paraId="2B634B34" w14:textId="77777777" w:rsidTr="005946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  <w:vAlign w:val="center"/>
          </w:tcPr>
          <w:p w14:paraId="39AE743B" w14:textId="77777777" w:rsidR="007813F5" w:rsidRPr="00BF4804" w:rsidRDefault="007813F5" w:rsidP="00594622">
            <w:pPr>
              <w:pStyle w:val="Default"/>
              <w:jc w:val="center"/>
              <w:rPr>
                <w:color w:val="FFFFFF" w:themeColor="background1"/>
                <w:sz w:val="20"/>
                <w:szCs w:val="20"/>
                <w:lang w:val="sk-SK"/>
              </w:rPr>
            </w:pPr>
          </w:p>
          <w:p w14:paraId="74ADBDBE" w14:textId="77777777" w:rsidR="007813F5" w:rsidRPr="00853AAF" w:rsidRDefault="007813F5" w:rsidP="00594622">
            <w:pPr>
              <w:pStyle w:val="Default"/>
              <w:jc w:val="center"/>
              <w:rPr>
                <w:color w:val="FFFFFF" w:themeColor="background1"/>
                <w:sz w:val="20"/>
                <w:szCs w:val="20"/>
              </w:rPr>
            </w:pPr>
            <w:r w:rsidRPr="00853AAF">
              <w:rPr>
                <w:color w:val="FFFFFF" w:themeColor="background1"/>
                <w:sz w:val="20"/>
                <w:szCs w:val="20"/>
              </w:rPr>
              <w:t>P. č.</w:t>
            </w:r>
          </w:p>
        </w:tc>
        <w:tc>
          <w:tcPr>
            <w:tcW w:w="3032" w:type="dxa"/>
            <w:shd w:val="clear" w:color="auto" w:fill="92D050"/>
            <w:vAlign w:val="center"/>
          </w:tcPr>
          <w:p w14:paraId="485518B6" w14:textId="77777777" w:rsidR="007813F5" w:rsidRPr="00BF4804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it-IT"/>
              </w:rPr>
            </w:pPr>
          </w:p>
          <w:p w14:paraId="03A1CD2C" w14:textId="77777777" w:rsidR="007813F5" w:rsidRPr="00BF4804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it-IT"/>
              </w:rPr>
            </w:pPr>
            <w:r w:rsidRPr="00BF4804">
              <w:rPr>
                <w:color w:val="FFFFFF" w:themeColor="background1"/>
                <w:sz w:val="20"/>
                <w:szCs w:val="20"/>
                <w:lang w:val="it-IT"/>
              </w:rPr>
              <w:t>Obchodné meno a sídlo alebo</w:t>
            </w:r>
          </w:p>
          <w:p w14:paraId="7148B64C" w14:textId="7A169408" w:rsidR="007813F5" w:rsidRPr="00BF4804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it-IT"/>
              </w:rPr>
            </w:pPr>
            <w:r w:rsidRPr="00BF4804">
              <w:rPr>
                <w:color w:val="FFFFFF" w:themeColor="background1"/>
                <w:sz w:val="20"/>
                <w:szCs w:val="20"/>
                <w:lang w:val="it-IT"/>
              </w:rPr>
              <w:t>miesto podnikania záujemcu:</w:t>
            </w:r>
          </w:p>
        </w:tc>
        <w:tc>
          <w:tcPr>
            <w:tcW w:w="1134" w:type="dxa"/>
            <w:shd w:val="clear" w:color="auto" w:fill="92D050"/>
            <w:vAlign w:val="center"/>
          </w:tcPr>
          <w:p w14:paraId="0D866CFC" w14:textId="77777777" w:rsidR="007813F5" w:rsidRPr="00BF4804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  <w:lang w:val="it-IT"/>
              </w:rPr>
            </w:pPr>
          </w:p>
          <w:p w14:paraId="790FBE42" w14:textId="76BED23E" w:rsidR="007813F5" w:rsidRPr="003E2F48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it-IT"/>
              </w:rPr>
            </w:pPr>
            <w:r w:rsidRPr="003E2F48">
              <w:rPr>
                <w:color w:val="FFFFFF" w:themeColor="background1"/>
                <w:sz w:val="20"/>
                <w:szCs w:val="20"/>
                <w:lang w:val="it-IT"/>
              </w:rPr>
              <w:t>Dátum oslovenia záujemcu</w:t>
            </w:r>
            <w:r w:rsidR="003E2F48" w:rsidRPr="003E2F48">
              <w:rPr>
                <w:color w:val="FFFFFF" w:themeColor="background1"/>
                <w:sz w:val="20"/>
                <w:szCs w:val="20"/>
                <w:lang w:val="it-IT"/>
              </w:rPr>
              <w:t xml:space="preserve"> / identifikovania p</w:t>
            </w:r>
            <w:r w:rsidR="003E2F48">
              <w:rPr>
                <w:color w:val="FFFFFF" w:themeColor="background1"/>
                <w:sz w:val="20"/>
                <w:szCs w:val="20"/>
                <w:lang w:val="it-IT"/>
              </w:rPr>
              <w:t>onuky</w:t>
            </w:r>
          </w:p>
          <w:p w14:paraId="6C02EB73" w14:textId="77777777" w:rsidR="007813F5" w:rsidRPr="003E2F48" w:rsidRDefault="007813F5" w:rsidP="00594622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  <w:lang w:val="it-IT"/>
              </w:rPr>
            </w:pPr>
          </w:p>
        </w:tc>
        <w:tc>
          <w:tcPr>
            <w:tcW w:w="2155" w:type="dxa"/>
            <w:shd w:val="clear" w:color="auto" w:fill="92D050"/>
            <w:vAlign w:val="center"/>
          </w:tcPr>
          <w:p w14:paraId="470F962F" w14:textId="77777777" w:rsidR="007813F5" w:rsidRPr="003E2F48" w:rsidRDefault="007813F5" w:rsidP="00594622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  <w:lang w:val="it-IT"/>
              </w:rPr>
            </w:pPr>
          </w:p>
          <w:p w14:paraId="3C016935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oprávnenosť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záujemcu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dodávať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požadované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plnenie</w:t>
            </w:r>
            <w:proofErr w:type="spellEnd"/>
          </w:p>
          <w:p w14:paraId="1D2DF1D2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92D050"/>
            <w:vAlign w:val="center"/>
          </w:tcPr>
          <w:p w14:paraId="06A2B76B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</w:rPr>
            </w:pP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overenie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že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záujemca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nemá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uložený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zákaz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účasti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vo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verejnom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obstarávaní</w:t>
            </w:r>
            <w:proofErr w:type="spellEnd"/>
          </w:p>
        </w:tc>
      </w:tr>
      <w:tr w:rsidR="007813F5" w:rsidRPr="00ED1AFE" w14:paraId="1B33A8DF" w14:textId="77777777" w:rsidTr="00594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1B48E0BC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032" w:type="dxa"/>
            <w:shd w:val="clear" w:color="auto" w:fill="auto"/>
          </w:tcPr>
          <w:p w14:paraId="55E253C7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6B4DE12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14:paraId="43B83E24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E34D09C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231639B0" w14:textId="77777777" w:rsidTr="0059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27E22F55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032" w:type="dxa"/>
            <w:shd w:val="clear" w:color="auto" w:fill="auto"/>
          </w:tcPr>
          <w:p w14:paraId="2B3E8BD3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986DD1F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14:paraId="65DD9BF7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1B54B4B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3B8B1C23" w14:textId="77777777" w:rsidTr="00594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26AFECAF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032" w:type="dxa"/>
            <w:shd w:val="clear" w:color="auto" w:fill="auto"/>
          </w:tcPr>
          <w:p w14:paraId="4617B497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677D57B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14:paraId="0E45943F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E54F015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2DF7570C" w14:textId="77777777" w:rsidTr="0059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62C341A1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032" w:type="dxa"/>
            <w:shd w:val="clear" w:color="auto" w:fill="auto"/>
          </w:tcPr>
          <w:p w14:paraId="77B9B24C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9FA14A2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14:paraId="79F64A9D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89958FA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17C5D150" w14:textId="77777777" w:rsidTr="00594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04D33451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032" w:type="dxa"/>
            <w:shd w:val="clear" w:color="auto" w:fill="auto"/>
          </w:tcPr>
          <w:p w14:paraId="358AA972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3933FBA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14:paraId="630076B8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3D75ADF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6E5F3639" w14:textId="77777777" w:rsidTr="0059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1AFBBBA9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53AAF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032" w:type="dxa"/>
            <w:shd w:val="clear" w:color="auto" w:fill="auto"/>
          </w:tcPr>
          <w:p w14:paraId="465B14D1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3A6846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14:paraId="6EBF10CE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2F4A4B3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</w:tbl>
    <w:p w14:paraId="15493869" w14:textId="5F826D7E" w:rsidR="004C4BCE" w:rsidRPr="00ED1AFE" w:rsidRDefault="004C4BCE" w:rsidP="007813F5">
      <w:pPr>
        <w:rPr>
          <w:rFonts w:ascii="Times New Roman" w:hAnsi="Times New Roman"/>
          <w:sz w:val="20"/>
          <w:szCs w:val="20"/>
          <w:lang w:val="sk-SK"/>
        </w:rPr>
      </w:pPr>
    </w:p>
    <w:p w14:paraId="3505BEEE" w14:textId="77777777" w:rsidR="004C4BCE" w:rsidRPr="00D609E1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  <w:r w:rsidRPr="00D609E1">
        <w:rPr>
          <w:rFonts w:ascii="Times New Roman" w:hAnsi="Times New Roman"/>
          <w:b/>
          <w:sz w:val="20"/>
          <w:szCs w:val="20"/>
          <w:lang w:val="sk-SK"/>
        </w:rPr>
        <w:t xml:space="preserve">5. Kritérium na vyhodnotenie ponúk: </w:t>
      </w:r>
    </w:p>
    <w:p w14:paraId="387A7F70" w14:textId="77777777" w:rsidR="004C4BCE" w:rsidRPr="00ED1AFE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4E77B065" w14:textId="07AD31A3" w:rsidR="004C4BCE" w:rsidRPr="00ED1AFE" w:rsidRDefault="004C4BCE" w:rsidP="00FE591F">
      <w:pPr>
        <w:jc w:val="both"/>
        <w:rPr>
          <w:rFonts w:ascii="Times New Roman" w:hAnsi="Times New Roman"/>
          <w:b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sz w:val="20"/>
          <w:szCs w:val="20"/>
          <w:lang w:val="sk-SK"/>
        </w:rPr>
        <w:t>6. Spôsob vykonania prieskumu</w:t>
      </w:r>
      <w:r w:rsidR="00455383" w:rsidRPr="00ED1AFE">
        <w:rPr>
          <w:rStyle w:val="Odkaznapoznmkupodiarou"/>
          <w:rFonts w:ascii="Times New Roman" w:hAnsi="Times New Roman"/>
          <w:b/>
          <w:sz w:val="20"/>
          <w:szCs w:val="20"/>
          <w:lang w:val="sk-SK"/>
        </w:rPr>
        <w:footnoteReference w:id="3"/>
      </w:r>
      <w:r w:rsidR="007813F5" w:rsidRPr="00ED1AFE">
        <w:rPr>
          <w:rFonts w:ascii="Times New Roman" w:hAnsi="Times New Roman"/>
          <w:b/>
          <w:sz w:val="20"/>
          <w:szCs w:val="20"/>
          <w:lang w:val="sk-SK"/>
        </w:rPr>
        <w:t xml:space="preserve"> a identifikovanie podkladov, na základe ktorých boli ponuky vyhodnocované</w:t>
      </w:r>
      <w:r w:rsidRPr="00ED1AFE">
        <w:rPr>
          <w:rFonts w:ascii="Times New Roman" w:hAnsi="Times New Roman"/>
          <w:b/>
          <w:sz w:val="20"/>
          <w:szCs w:val="20"/>
          <w:lang w:val="sk-SK"/>
        </w:rPr>
        <w:t>:</w:t>
      </w:r>
    </w:p>
    <w:p w14:paraId="60B7022F" w14:textId="77777777" w:rsidR="004C4BCE" w:rsidRPr="00D609E1" w:rsidRDefault="004C4BCE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67DBA9B3" w14:textId="77777777" w:rsidR="004C4BCE" w:rsidRPr="00ED1AFE" w:rsidRDefault="004C4BCE" w:rsidP="004C4BCE">
      <w:pPr>
        <w:rPr>
          <w:rFonts w:ascii="Times New Roman" w:hAnsi="Times New Roman"/>
          <w:b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sz w:val="20"/>
          <w:szCs w:val="20"/>
          <w:lang w:val="sk-SK"/>
        </w:rPr>
        <w:t xml:space="preserve">7. Predložené doklady: </w:t>
      </w:r>
    </w:p>
    <w:p w14:paraId="0D2865FB" w14:textId="77777777" w:rsidR="007813F5" w:rsidRPr="00ED1AFE" w:rsidRDefault="007813F5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29F3001C" w14:textId="77777777" w:rsidR="007813F5" w:rsidRDefault="007813F5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19C317F6" w14:textId="77777777" w:rsidR="004B5AA3" w:rsidRDefault="004B5AA3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4396C50E" w14:textId="77777777" w:rsidR="004B5AA3" w:rsidRPr="00ED1AFE" w:rsidRDefault="004B5AA3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4E8CA3DD" w14:textId="72A25EFD" w:rsidR="007813F5" w:rsidRPr="00ED1AFE" w:rsidRDefault="007813F5" w:rsidP="007813F5">
      <w:pPr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sz w:val="20"/>
          <w:szCs w:val="20"/>
          <w:lang w:val="sk-SK"/>
        </w:rPr>
        <w:t>8. Uchádzači, ktorí predložili ponuku:</w:t>
      </w:r>
    </w:p>
    <w:tbl>
      <w:tblPr>
        <w:tblStyle w:val="Tabukasmriekou5tmavzvraznenie21"/>
        <w:tblW w:w="9322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891"/>
        <w:gridCol w:w="1275"/>
        <w:gridCol w:w="1276"/>
        <w:gridCol w:w="1701"/>
        <w:gridCol w:w="1701"/>
      </w:tblGrid>
      <w:tr w:rsidR="007813F5" w:rsidRPr="00ED1AFE" w14:paraId="574797C1" w14:textId="77777777" w:rsidTr="007D3A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  <w:vAlign w:val="center"/>
          </w:tcPr>
          <w:p w14:paraId="047744DB" w14:textId="77777777" w:rsidR="007813F5" w:rsidRPr="00BF4804" w:rsidRDefault="007813F5" w:rsidP="00594622">
            <w:pPr>
              <w:pStyle w:val="Default"/>
              <w:jc w:val="center"/>
              <w:rPr>
                <w:color w:val="FFFFFF" w:themeColor="background1"/>
                <w:sz w:val="20"/>
                <w:szCs w:val="20"/>
                <w:lang w:val="sk-SK"/>
              </w:rPr>
            </w:pPr>
          </w:p>
          <w:p w14:paraId="6E994ACA" w14:textId="77777777" w:rsidR="007813F5" w:rsidRPr="00853AAF" w:rsidRDefault="007813F5" w:rsidP="00594622">
            <w:pPr>
              <w:pStyle w:val="Default"/>
              <w:jc w:val="center"/>
              <w:rPr>
                <w:color w:val="FFFFFF" w:themeColor="background1"/>
                <w:sz w:val="20"/>
                <w:szCs w:val="20"/>
              </w:rPr>
            </w:pPr>
            <w:r w:rsidRPr="00853AAF">
              <w:rPr>
                <w:color w:val="FFFFFF" w:themeColor="background1"/>
                <w:sz w:val="20"/>
                <w:szCs w:val="20"/>
              </w:rPr>
              <w:t>P. č.</w:t>
            </w:r>
          </w:p>
        </w:tc>
        <w:tc>
          <w:tcPr>
            <w:tcW w:w="2891" w:type="dxa"/>
            <w:shd w:val="clear" w:color="auto" w:fill="92D050"/>
            <w:vAlign w:val="center"/>
          </w:tcPr>
          <w:p w14:paraId="09D7214B" w14:textId="77777777" w:rsidR="007813F5" w:rsidRPr="00BF4804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it-IT"/>
              </w:rPr>
            </w:pPr>
          </w:p>
          <w:p w14:paraId="1D25021B" w14:textId="77777777" w:rsidR="007813F5" w:rsidRPr="00BF4804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it-IT"/>
              </w:rPr>
            </w:pPr>
            <w:r w:rsidRPr="00BF4804">
              <w:rPr>
                <w:color w:val="FFFFFF" w:themeColor="background1"/>
                <w:sz w:val="20"/>
                <w:szCs w:val="20"/>
                <w:lang w:val="it-IT"/>
              </w:rPr>
              <w:t>Obchodné meno a sídlo alebo</w:t>
            </w:r>
          </w:p>
          <w:p w14:paraId="2FCE80B4" w14:textId="77777777" w:rsidR="007813F5" w:rsidRPr="00BF4804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it-IT"/>
              </w:rPr>
            </w:pPr>
            <w:r w:rsidRPr="00BF4804">
              <w:rPr>
                <w:color w:val="FFFFFF" w:themeColor="background1"/>
                <w:sz w:val="20"/>
                <w:szCs w:val="20"/>
                <w:lang w:val="it-IT"/>
              </w:rPr>
              <w:t>miesto podnikania uchádzača*:</w:t>
            </w:r>
          </w:p>
        </w:tc>
        <w:tc>
          <w:tcPr>
            <w:tcW w:w="1275" w:type="dxa"/>
            <w:shd w:val="clear" w:color="auto" w:fill="92D050"/>
            <w:vAlign w:val="center"/>
          </w:tcPr>
          <w:p w14:paraId="202C4A64" w14:textId="77777777" w:rsidR="007813F5" w:rsidRPr="00BF4804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  <w:lang w:val="it-IT"/>
              </w:rPr>
            </w:pPr>
          </w:p>
          <w:p w14:paraId="5E2E9F5D" w14:textId="663E4A2A" w:rsidR="007813F5" w:rsidRPr="007D3AEB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it-IT"/>
              </w:rPr>
            </w:pPr>
            <w:r w:rsidRPr="007D3AEB">
              <w:rPr>
                <w:color w:val="FFFFFF" w:themeColor="background1"/>
                <w:sz w:val="20"/>
                <w:szCs w:val="20"/>
                <w:lang w:val="it-IT"/>
              </w:rPr>
              <w:t>Dátum a čas predloženia ponuky</w:t>
            </w:r>
            <w:r w:rsidR="007D3AEB" w:rsidRPr="007D3AEB">
              <w:rPr>
                <w:color w:val="FFFFFF" w:themeColor="background1"/>
                <w:sz w:val="20"/>
                <w:szCs w:val="20"/>
                <w:lang w:val="it-IT"/>
              </w:rPr>
              <w:t xml:space="preserve"> / identifikovani</w:t>
            </w:r>
            <w:r w:rsidR="007D3AEB">
              <w:rPr>
                <w:color w:val="FFFFFF" w:themeColor="background1"/>
                <w:sz w:val="20"/>
                <w:szCs w:val="20"/>
                <w:lang w:val="it-IT"/>
              </w:rPr>
              <w:t>a ponuky</w:t>
            </w:r>
          </w:p>
          <w:p w14:paraId="3DA4A61A" w14:textId="77777777" w:rsidR="007813F5" w:rsidRPr="007D3AEB" w:rsidRDefault="007813F5" w:rsidP="00594622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shd w:val="clear" w:color="auto" w:fill="92D050"/>
            <w:vAlign w:val="center"/>
          </w:tcPr>
          <w:p w14:paraId="7084FBD3" w14:textId="77777777" w:rsidR="007813F5" w:rsidRPr="007D3AEB" w:rsidRDefault="007813F5" w:rsidP="00594622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  <w:lang w:val="it-IT"/>
              </w:rPr>
            </w:pPr>
          </w:p>
          <w:p w14:paraId="38BDB953" w14:textId="7EB00B24" w:rsidR="007813F5" w:rsidRPr="007D3AEB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vertAlign w:val="superscript"/>
                <w:lang w:val="it-IT"/>
              </w:rPr>
            </w:pPr>
            <w:r w:rsidRPr="007D3AEB">
              <w:rPr>
                <w:color w:val="FFFFFF" w:themeColor="background1"/>
                <w:sz w:val="20"/>
                <w:szCs w:val="20"/>
                <w:lang w:val="it-IT"/>
              </w:rPr>
              <w:t>Spôsob predloženia ponuky (osob./</w:t>
            </w:r>
            <w:r w:rsidR="007D3AEB" w:rsidRPr="007D3AEB">
              <w:rPr>
                <w:color w:val="FFFFFF" w:themeColor="background1"/>
                <w:sz w:val="20"/>
                <w:szCs w:val="20"/>
                <w:lang w:val="it-IT"/>
              </w:rPr>
              <w:t xml:space="preserve"> </w:t>
            </w:r>
            <w:r w:rsidRPr="007D3AEB">
              <w:rPr>
                <w:color w:val="FFFFFF" w:themeColor="background1"/>
                <w:sz w:val="20"/>
                <w:szCs w:val="20"/>
                <w:lang w:val="it-IT"/>
              </w:rPr>
              <w:t>poštou/</w:t>
            </w:r>
            <w:r w:rsidR="007D3AEB" w:rsidRPr="007D3AEB">
              <w:rPr>
                <w:color w:val="FFFFFF" w:themeColor="background1"/>
                <w:sz w:val="20"/>
                <w:szCs w:val="20"/>
                <w:lang w:val="it-IT"/>
              </w:rPr>
              <w:t xml:space="preserve"> </w:t>
            </w:r>
            <w:r w:rsidRPr="007D3AEB">
              <w:rPr>
                <w:color w:val="FFFFFF" w:themeColor="background1"/>
                <w:sz w:val="20"/>
                <w:szCs w:val="20"/>
                <w:lang w:val="it-IT"/>
              </w:rPr>
              <w:t>kuriér</w:t>
            </w:r>
            <w:r w:rsidR="007D3AEB" w:rsidRPr="007D3AEB">
              <w:rPr>
                <w:color w:val="FFFFFF" w:themeColor="background1"/>
                <w:sz w:val="20"/>
                <w:szCs w:val="20"/>
                <w:lang w:val="it-IT"/>
              </w:rPr>
              <w:t>/iné</w:t>
            </w:r>
            <w:r w:rsidRPr="007D3AEB">
              <w:rPr>
                <w:color w:val="FFFFFF" w:themeColor="background1"/>
                <w:sz w:val="20"/>
                <w:szCs w:val="20"/>
                <w:lang w:val="it-IT"/>
              </w:rPr>
              <w:t>)</w:t>
            </w:r>
            <w:r w:rsidR="007D3AEB" w:rsidRPr="007D3AEB">
              <w:rPr>
                <w:color w:val="FFFFFF" w:themeColor="background1"/>
                <w:sz w:val="20"/>
                <w:szCs w:val="20"/>
                <w:vertAlign w:val="superscript"/>
                <w:lang w:val="it-IT"/>
              </w:rPr>
              <w:t>1</w:t>
            </w:r>
          </w:p>
          <w:p w14:paraId="617B7FBD" w14:textId="77777777" w:rsidR="007813F5" w:rsidRPr="007D3AEB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shd w:val="clear" w:color="auto" w:fill="92D050"/>
            <w:vAlign w:val="center"/>
          </w:tcPr>
          <w:p w14:paraId="59E066A7" w14:textId="77777777" w:rsidR="007813F5" w:rsidRPr="007D3AEB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it-IT"/>
              </w:rPr>
            </w:pPr>
          </w:p>
          <w:p w14:paraId="10CEEB37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</w:rPr>
            </w:pP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Cenová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ponuka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v EUR bez DPH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6D224896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Cenová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ponuka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v EUR s DPH</w:t>
            </w:r>
          </w:p>
        </w:tc>
      </w:tr>
      <w:tr w:rsidR="007813F5" w:rsidRPr="00ED1AFE" w14:paraId="01B6692D" w14:textId="77777777" w:rsidTr="007D3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7095AB4A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891" w:type="dxa"/>
            <w:shd w:val="clear" w:color="auto" w:fill="auto"/>
          </w:tcPr>
          <w:p w14:paraId="38D93077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F25255C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F173C59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972FAF9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B12F7B9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490714D6" w14:textId="77777777" w:rsidTr="007D3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4DED8537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891" w:type="dxa"/>
            <w:shd w:val="clear" w:color="auto" w:fill="auto"/>
          </w:tcPr>
          <w:p w14:paraId="2C1C6CB8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983A23D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9F3DE5F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BA69EAF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2224D95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3A04BA1F" w14:textId="77777777" w:rsidTr="007D3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2FB72910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891" w:type="dxa"/>
            <w:shd w:val="clear" w:color="auto" w:fill="auto"/>
          </w:tcPr>
          <w:p w14:paraId="20AF240E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A06ED5F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6CD4FDE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D7DE951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26C9109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7F73BBB0" w14:textId="77777777" w:rsidTr="007D3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62650569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891" w:type="dxa"/>
            <w:shd w:val="clear" w:color="auto" w:fill="auto"/>
          </w:tcPr>
          <w:p w14:paraId="588D784A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64CA558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570017B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4F57D5D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8D71CAC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6765A3C9" w14:textId="77777777" w:rsidTr="007D3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15F43A8A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891" w:type="dxa"/>
            <w:shd w:val="clear" w:color="auto" w:fill="auto"/>
          </w:tcPr>
          <w:p w14:paraId="55766D50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B4C8435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178BF8C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0590C9E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345CA10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225D5957" w14:textId="77777777" w:rsidTr="007D3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4149419E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53AAF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2891" w:type="dxa"/>
            <w:shd w:val="clear" w:color="auto" w:fill="auto"/>
          </w:tcPr>
          <w:p w14:paraId="32671DF2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8F494B2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9F94AF5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BBD47C3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776C480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</w:tbl>
    <w:p w14:paraId="6A580A36" w14:textId="77777777" w:rsidR="007813F5" w:rsidRPr="00ED1AFE" w:rsidRDefault="007813F5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710A360E" w14:textId="77777777" w:rsidR="004C4BCE" w:rsidRPr="00D609E1" w:rsidRDefault="004C4BCE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2FC8A4DB" w14:textId="371941A2" w:rsidR="004C4BCE" w:rsidRPr="00ED1AFE" w:rsidRDefault="007813F5" w:rsidP="007813F5">
      <w:pPr>
        <w:jc w:val="both"/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sz w:val="20"/>
          <w:szCs w:val="20"/>
          <w:lang w:val="sk-SK"/>
        </w:rPr>
        <w:t>9</w:t>
      </w:r>
      <w:r w:rsidR="004C4BCE" w:rsidRPr="00ED1AFE">
        <w:rPr>
          <w:rFonts w:ascii="Times New Roman" w:hAnsi="Times New Roman"/>
          <w:b/>
          <w:sz w:val="20"/>
          <w:szCs w:val="20"/>
          <w:lang w:val="sk-SK"/>
        </w:rPr>
        <w:t xml:space="preserve">. </w:t>
      </w:r>
      <w:r w:rsidRPr="00ED1AFE">
        <w:rPr>
          <w:rFonts w:ascii="Times New Roman" w:hAnsi="Times New Roman"/>
          <w:b/>
          <w:sz w:val="20"/>
          <w:szCs w:val="20"/>
          <w:lang w:val="sk-SK"/>
        </w:rPr>
        <w:t>Vyhodnotenie prieskumu trhu</w:t>
      </w:r>
      <w:r w:rsidRPr="00ED1AFE">
        <w:rPr>
          <w:rFonts w:ascii="Times New Roman" w:hAnsi="Times New Roman"/>
          <w:sz w:val="20"/>
          <w:szCs w:val="20"/>
          <w:lang w:val="sk-SK"/>
        </w:rPr>
        <w:t xml:space="preserve">, vrátane identifikácie a vyhodnotenia splnenia jednotlivých podmienok účasti (ak relevantné); vyhodnotenia splnenia požiadaviek na predmet zákazky; overenia skutočnosti, či sú uchádzači oprávnení dodávať službu, tovar alebo prácu v rozsahu predmetu zákazky; overenia, že uchádzači nemajú uložený zákaz účasti vo verejnom obstarávaní; identifikácie úspešného uchádzača </w:t>
      </w:r>
      <w:r w:rsidRPr="00ED1AFE">
        <w:rPr>
          <w:rFonts w:ascii="Times New Roman" w:hAnsi="Times New Roman"/>
          <w:bCs/>
          <w:sz w:val="20"/>
          <w:szCs w:val="20"/>
          <w:lang w:val="sk-SK"/>
        </w:rPr>
        <w:t>(dodávateľa/poskytovateľa/zhotoviteľa)</w:t>
      </w:r>
      <w:r w:rsidRPr="00ED1AFE">
        <w:rPr>
          <w:rFonts w:ascii="Times New Roman" w:hAnsi="Times New Roman"/>
          <w:sz w:val="20"/>
          <w:szCs w:val="20"/>
          <w:lang w:val="sk-SK"/>
        </w:rPr>
        <w:t xml:space="preserve"> </w:t>
      </w:r>
      <w:r w:rsidRPr="00ED1AFE">
        <w:rPr>
          <w:rFonts w:ascii="Times New Roman" w:hAnsi="Times New Roman"/>
          <w:bCs/>
          <w:sz w:val="20"/>
          <w:szCs w:val="20"/>
          <w:lang w:val="sk-SK"/>
        </w:rPr>
        <w:t>s uvedením ceny/návrhu na plnenie kritéria iného ako cena</w:t>
      </w:r>
      <w:r w:rsidRPr="00ED1AFE">
        <w:rPr>
          <w:rFonts w:ascii="Times New Roman" w:hAnsi="Times New Roman"/>
          <w:sz w:val="20"/>
          <w:szCs w:val="20"/>
          <w:lang w:val="sk-SK"/>
        </w:rPr>
        <w:t xml:space="preserve"> a informácie o tom, ktorí z oslovených dodávateľov nepredložili ponuku, resp. predložili ponuku po termíne</w:t>
      </w:r>
      <w:r w:rsidR="007D3AEB">
        <w:rPr>
          <w:rFonts w:ascii="Times New Roman" w:hAnsi="Times New Roman"/>
          <w:sz w:val="20"/>
          <w:szCs w:val="20"/>
          <w:lang w:val="sk-SK"/>
        </w:rPr>
        <w:t xml:space="preserve"> (ak  relevantné)</w:t>
      </w:r>
      <w:r w:rsidRPr="00ED1AFE">
        <w:rPr>
          <w:rFonts w:ascii="Times New Roman" w:hAnsi="Times New Roman"/>
          <w:sz w:val="20"/>
          <w:szCs w:val="20"/>
          <w:lang w:val="sk-SK"/>
        </w:rPr>
        <w:t>:</w:t>
      </w:r>
      <w:r w:rsidR="005F0DD6" w:rsidRPr="00ED1AFE">
        <w:rPr>
          <w:rFonts w:ascii="Times New Roman" w:hAnsi="Times New Roman"/>
          <w:sz w:val="20"/>
          <w:szCs w:val="20"/>
          <w:lang w:val="sk-SK"/>
        </w:rPr>
        <w:t xml:space="preserve"> </w:t>
      </w:r>
    </w:p>
    <w:p w14:paraId="50C5B214" w14:textId="77777777" w:rsidR="00736E5F" w:rsidRPr="00ED1AFE" w:rsidRDefault="00736E5F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09E4359C" w14:textId="07BA9AA7" w:rsidR="007813F5" w:rsidRPr="00ED1AFE" w:rsidRDefault="007813F5" w:rsidP="007813F5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>10. Konečná cena ponuky úspešného uchádzača</w:t>
      </w:r>
      <w:r w:rsidR="007D3AEB">
        <w:rPr>
          <w:rFonts w:ascii="Times New Roman" w:hAnsi="Times New Roman"/>
          <w:b/>
          <w:bCs/>
          <w:sz w:val="20"/>
          <w:szCs w:val="20"/>
          <w:lang w:val="sk-SK"/>
        </w:rPr>
        <w:t xml:space="preserve"> v zmluve</w:t>
      </w:r>
      <w:r w:rsidR="007D3AEB">
        <w:rPr>
          <w:rStyle w:val="Odkaznapoznmkupodiarou"/>
          <w:b/>
          <w:bCs/>
          <w:szCs w:val="20"/>
          <w:lang w:val="sk-SK"/>
        </w:rPr>
        <w:footnoteReference w:id="4"/>
      </w: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 xml:space="preserve"> </w:t>
      </w:r>
      <w:r w:rsidRPr="00ED1AFE">
        <w:rPr>
          <w:rFonts w:ascii="Times New Roman" w:hAnsi="Times New Roman"/>
          <w:bCs/>
          <w:sz w:val="20"/>
          <w:szCs w:val="20"/>
          <w:lang w:val="sk-SK"/>
        </w:rPr>
        <w:t>(uviesť s DPH aj bez DPH; v prípade, že dodávateľ nie je platca DPH, uvedie sa konečná cena)</w:t>
      </w: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 xml:space="preserve">: </w:t>
      </w:r>
    </w:p>
    <w:p w14:paraId="12E944D1" w14:textId="56403449" w:rsidR="007813F5" w:rsidRDefault="007813F5" w:rsidP="007813F5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 xml:space="preserve">11. Dátum vyhodnotenia ponúk: </w:t>
      </w:r>
    </w:p>
    <w:p w14:paraId="7822AD75" w14:textId="2678753A" w:rsidR="002A017A" w:rsidRPr="00ED1AFE" w:rsidRDefault="002A017A" w:rsidP="007813F5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  <w:lang w:val="sk-SK"/>
        </w:rPr>
      </w:pPr>
      <w:r>
        <w:rPr>
          <w:rFonts w:ascii="Times New Roman" w:hAnsi="Times New Roman"/>
          <w:b/>
          <w:bCs/>
          <w:sz w:val="20"/>
          <w:szCs w:val="20"/>
          <w:lang w:val="sk-SK"/>
        </w:rPr>
        <w:t xml:space="preserve">12. Predpokladaná hodnota zákazky: </w:t>
      </w:r>
    </w:p>
    <w:p w14:paraId="1A01C0AC" w14:textId="47D98E30" w:rsidR="007813F5" w:rsidRPr="00ED1AFE" w:rsidRDefault="007813F5" w:rsidP="008633C6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>1</w:t>
      </w:r>
      <w:r w:rsidR="002A017A">
        <w:rPr>
          <w:rFonts w:ascii="Times New Roman" w:hAnsi="Times New Roman"/>
          <w:b/>
          <w:bCs/>
          <w:sz w:val="20"/>
          <w:szCs w:val="20"/>
          <w:lang w:val="sk-SK"/>
        </w:rPr>
        <w:t>3</w:t>
      </w: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>. Spôsob vzniku záväzku (zmluva, objednávka, ...)</w:t>
      </w:r>
      <w:r w:rsidR="002A017A">
        <w:rPr>
          <w:rFonts w:ascii="Times New Roman" w:hAnsi="Times New Roman"/>
          <w:b/>
          <w:bCs/>
          <w:sz w:val="20"/>
          <w:szCs w:val="20"/>
          <w:lang w:val="sk-SK"/>
        </w:rPr>
        <w:t xml:space="preserve"> + podmienky realizácie (lehota plnenia, miesto realizácie)</w:t>
      </w: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>:</w:t>
      </w:r>
    </w:p>
    <w:p w14:paraId="5049498B" w14:textId="10351701" w:rsidR="007813F5" w:rsidRPr="00ED1AFE" w:rsidRDefault="007813F5" w:rsidP="007813F5">
      <w:pPr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>1</w:t>
      </w:r>
      <w:r w:rsidR="002A017A">
        <w:rPr>
          <w:rFonts w:ascii="Times New Roman" w:hAnsi="Times New Roman"/>
          <w:b/>
          <w:bCs/>
          <w:sz w:val="20"/>
          <w:szCs w:val="20"/>
          <w:lang w:val="sk-SK"/>
        </w:rPr>
        <w:t>4</w:t>
      </w: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 xml:space="preserve">. Meno a priezvisko, funkcia a pracovisko zodpovednej osoby/osôb (resp. členov komisie), ktorá/ktoré vykonala/vykonali prieskum trhu: </w:t>
      </w:r>
    </w:p>
    <w:p w14:paraId="6890F71B" w14:textId="77777777" w:rsidR="00075D02" w:rsidRDefault="00075D02" w:rsidP="004C4BCE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sk-SK"/>
        </w:rPr>
      </w:pPr>
    </w:p>
    <w:p w14:paraId="011D06A4" w14:textId="77777777" w:rsidR="004B5AA3" w:rsidRDefault="004B5AA3" w:rsidP="004C4BCE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sk-SK"/>
        </w:rPr>
      </w:pPr>
    </w:p>
    <w:p w14:paraId="44534EAD" w14:textId="77777777" w:rsidR="004B5AA3" w:rsidRDefault="004B5AA3" w:rsidP="004C4BCE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sk-SK"/>
        </w:rPr>
      </w:pPr>
    </w:p>
    <w:p w14:paraId="134BAA58" w14:textId="77777777" w:rsidR="004B5AA3" w:rsidRDefault="004B5AA3" w:rsidP="004C4BCE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sk-SK"/>
        </w:rPr>
      </w:pPr>
    </w:p>
    <w:p w14:paraId="2407F940" w14:textId="77777777" w:rsidR="004B5AA3" w:rsidRPr="00ED1AFE" w:rsidRDefault="004B5AA3" w:rsidP="004C4BCE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sk-SK"/>
        </w:rPr>
      </w:pPr>
    </w:p>
    <w:p w14:paraId="1960E402" w14:textId="77777777" w:rsidR="004C4BCE" w:rsidRPr="00ED1AFE" w:rsidRDefault="004C4BCE" w:rsidP="004C4BCE">
      <w:pPr>
        <w:rPr>
          <w:rFonts w:ascii="Times New Roman" w:hAnsi="Times New Roman"/>
          <w:b/>
          <w:sz w:val="20"/>
          <w:szCs w:val="20"/>
          <w:lang w:val="sk-SK"/>
        </w:rPr>
      </w:pPr>
      <w:r w:rsidRPr="00ED1AFE">
        <w:rPr>
          <w:rFonts w:ascii="Times New Roman" w:hAnsi="Times New Roman"/>
          <w:sz w:val="20"/>
          <w:szCs w:val="20"/>
          <w:lang w:val="sk-SK"/>
        </w:rPr>
        <w:t xml:space="preserve">    </w:t>
      </w:r>
      <w:r w:rsidRPr="00ED1AFE">
        <w:rPr>
          <w:rFonts w:ascii="Times New Roman" w:hAnsi="Times New Roman"/>
          <w:b/>
          <w:sz w:val="20"/>
          <w:szCs w:val="20"/>
          <w:lang w:val="sk-SK"/>
        </w:rPr>
        <w:t>Vyhlásenie:</w:t>
      </w:r>
    </w:p>
    <w:p w14:paraId="7FAE2339" w14:textId="77777777" w:rsidR="00E1567B" w:rsidRPr="00ED1AFE" w:rsidRDefault="00E1567B" w:rsidP="004C4BCE">
      <w:pPr>
        <w:jc w:val="both"/>
        <w:rPr>
          <w:rFonts w:ascii="Times New Roman" w:hAnsi="Times New Roman"/>
          <w:sz w:val="20"/>
          <w:szCs w:val="20"/>
          <w:lang w:val="sk-SK"/>
        </w:rPr>
      </w:pPr>
    </w:p>
    <w:p w14:paraId="6638A970" w14:textId="7F98A9A8" w:rsidR="00ED1AFE" w:rsidRDefault="00ED1AFE" w:rsidP="004C4BCE">
      <w:pPr>
        <w:jc w:val="both"/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sz w:val="20"/>
          <w:szCs w:val="20"/>
          <w:lang w:val="sk-SK"/>
        </w:rPr>
        <w:t xml:space="preserve">Vyhlasujem, že som </w:t>
      </w:r>
      <w:r w:rsidRPr="00853AAF">
        <w:rPr>
          <w:rFonts w:ascii="Times New Roman" w:hAnsi="Times New Roman"/>
          <w:sz w:val="20"/>
          <w:szCs w:val="20"/>
          <w:lang w:val="sk-SK"/>
        </w:rPr>
        <w:t xml:space="preserve">preveril u oslovených </w:t>
      </w:r>
      <w:r w:rsidRPr="00ED1AFE">
        <w:rPr>
          <w:rFonts w:ascii="Times New Roman" w:hAnsi="Times New Roman"/>
          <w:sz w:val="20"/>
          <w:szCs w:val="20"/>
          <w:lang w:val="sk-SK"/>
        </w:rPr>
        <w:t xml:space="preserve">(resp. identifikovaných) </w:t>
      </w:r>
      <w:r w:rsidRPr="00853AAF">
        <w:rPr>
          <w:rFonts w:ascii="Times New Roman" w:hAnsi="Times New Roman"/>
          <w:sz w:val="20"/>
          <w:szCs w:val="20"/>
          <w:lang w:val="sk-SK"/>
        </w:rPr>
        <w:t>záujemcov a uchádzačov,</w:t>
      </w:r>
      <w:r w:rsidRPr="00ED1AFE">
        <w:rPr>
          <w:rFonts w:ascii="Times New Roman" w:hAnsi="Times New Roman"/>
          <w:sz w:val="20"/>
          <w:szCs w:val="20"/>
          <w:lang w:val="sk-SK"/>
        </w:rPr>
        <w:t xml:space="preserve"> ktorí predložili ponuku, že sú oprávnení dodávať tovar</w:t>
      </w:r>
      <w:r w:rsidR="00D358E4">
        <w:rPr>
          <w:rFonts w:ascii="Times New Roman" w:hAnsi="Times New Roman"/>
          <w:sz w:val="20"/>
          <w:szCs w:val="20"/>
          <w:lang w:val="sk-SK"/>
        </w:rPr>
        <w:t>y</w:t>
      </w:r>
      <w:r w:rsidRPr="00853AAF">
        <w:rPr>
          <w:rFonts w:ascii="Times New Roman" w:hAnsi="Times New Roman"/>
          <w:sz w:val="20"/>
          <w:szCs w:val="20"/>
          <w:lang w:val="sk-SK"/>
        </w:rPr>
        <w:t xml:space="preserve"> </w:t>
      </w:r>
      <w:r>
        <w:rPr>
          <w:rFonts w:ascii="Times New Roman" w:hAnsi="Times New Roman"/>
          <w:sz w:val="20"/>
          <w:szCs w:val="20"/>
          <w:lang w:val="sk-SK"/>
        </w:rPr>
        <w:t xml:space="preserve">/ </w:t>
      </w:r>
      <w:r w:rsidRPr="00853AAF">
        <w:rPr>
          <w:rFonts w:ascii="Times New Roman" w:hAnsi="Times New Roman"/>
          <w:sz w:val="20"/>
          <w:szCs w:val="20"/>
          <w:lang w:val="sk-SK"/>
        </w:rPr>
        <w:t xml:space="preserve">uskutočňovať stavebné práce </w:t>
      </w:r>
      <w:r>
        <w:rPr>
          <w:rFonts w:ascii="Times New Roman" w:hAnsi="Times New Roman"/>
          <w:sz w:val="20"/>
          <w:szCs w:val="20"/>
          <w:lang w:val="sk-SK"/>
        </w:rPr>
        <w:t xml:space="preserve">/ </w:t>
      </w:r>
      <w:r w:rsidR="00D358E4" w:rsidRPr="00D358E4">
        <w:rPr>
          <w:rFonts w:ascii="Times New Roman" w:hAnsi="Times New Roman"/>
          <w:sz w:val="20"/>
          <w:szCs w:val="20"/>
          <w:lang w:val="sk-SK"/>
        </w:rPr>
        <w:t>poskytovať služb</w:t>
      </w:r>
      <w:r w:rsidR="00D358E4">
        <w:rPr>
          <w:rFonts w:ascii="Times New Roman" w:hAnsi="Times New Roman"/>
          <w:sz w:val="20"/>
          <w:szCs w:val="20"/>
          <w:lang w:val="sk-SK"/>
        </w:rPr>
        <w:t>y</w:t>
      </w:r>
      <w:r w:rsidRPr="00853AAF">
        <w:rPr>
          <w:rFonts w:ascii="Times New Roman" w:hAnsi="Times New Roman"/>
          <w:sz w:val="20"/>
          <w:szCs w:val="20"/>
          <w:lang w:val="sk-SK"/>
        </w:rPr>
        <w:t>, ktor</w:t>
      </w:r>
      <w:r>
        <w:rPr>
          <w:rFonts w:ascii="Times New Roman" w:hAnsi="Times New Roman"/>
          <w:sz w:val="20"/>
          <w:szCs w:val="20"/>
          <w:lang w:val="sk-SK"/>
        </w:rPr>
        <w:t xml:space="preserve">é sú </w:t>
      </w:r>
      <w:r w:rsidRPr="00853AAF">
        <w:rPr>
          <w:rFonts w:ascii="Times New Roman" w:hAnsi="Times New Roman"/>
          <w:sz w:val="20"/>
          <w:szCs w:val="20"/>
          <w:lang w:val="sk-SK"/>
        </w:rPr>
        <w:t>predmetom zákazky</w:t>
      </w:r>
      <w:r w:rsidRPr="00ED1AFE">
        <w:rPr>
          <w:rFonts w:ascii="Times New Roman" w:hAnsi="Times New Roman"/>
          <w:sz w:val="20"/>
          <w:szCs w:val="20"/>
          <w:lang w:val="sk-SK"/>
        </w:rPr>
        <w:t>.</w:t>
      </w:r>
    </w:p>
    <w:p w14:paraId="67643F7C" w14:textId="77777777" w:rsidR="00D609E1" w:rsidRPr="00ED1AFE" w:rsidRDefault="00D609E1" w:rsidP="004C4BCE">
      <w:pPr>
        <w:jc w:val="both"/>
        <w:rPr>
          <w:rFonts w:ascii="Times New Roman" w:hAnsi="Times New Roman"/>
          <w:sz w:val="20"/>
          <w:szCs w:val="20"/>
          <w:lang w:val="sk-SK"/>
        </w:rPr>
      </w:pPr>
    </w:p>
    <w:p w14:paraId="3517D63A" w14:textId="77777777" w:rsidR="004C4BCE" w:rsidRPr="00ED1AFE" w:rsidRDefault="004C4BCE" w:rsidP="004C4BCE">
      <w:pPr>
        <w:jc w:val="both"/>
        <w:rPr>
          <w:rFonts w:ascii="Times New Roman" w:hAnsi="Times New Roman"/>
          <w:sz w:val="20"/>
          <w:szCs w:val="20"/>
          <w:lang w:val="sk-SK"/>
        </w:rPr>
      </w:pPr>
      <w:r w:rsidRPr="00D609E1">
        <w:rPr>
          <w:rFonts w:ascii="Times New Roman" w:hAnsi="Times New Roman"/>
          <w:sz w:val="20"/>
          <w:szCs w:val="20"/>
          <w:lang w:val="sk-SK"/>
        </w:rPr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Pr="00ED1AFE" w:rsidRDefault="00FF5132" w:rsidP="004C4BCE">
      <w:pPr>
        <w:outlineLvl w:val="0"/>
        <w:rPr>
          <w:rFonts w:ascii="Times New Roman" w:hAnsi="Times New Roman"/>
          <w:sz w:val="20"/>
          <w:szCs w:val="20"/>
          <w:lang w:val="sk-SK"/>
        </w:rPr>
      </w:pPr>
    </w:p>
    <w:p w14:paraId="6E823D11" w14:textId="6A78E429" w:rsidR="004C4BCE" w:rsidRPr="00ED1AFE" w:rsidRDefault="007813F5" w:rsidP="004C4BCE">
      <w:pPr>
        <w:outlineLvl w:val="0"/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sz w:val="20"/>
          <w:szCs w:val="20"/>
          <w:lang w:val="sk-SK"/>
        </w:rPr>
        <w:lastRenderedPageBreak/>
        <w:t>Zodpovedný zamestnanec (</w:t>
      </w:r>
      <w:r w:rsidR="004C4BCE" w:rsidRPr="00ED1AFE">
        <w:rPr>
          <w:rFonts w:ascii="Times New Roman" w:hAnsi="Times New Roman"/>
          <w:sz w:val="20"/>
          <w:szCs w:val="20"/>
          <w:lang w:val="sk-SK"/>
        </w:rPr>
        <w:t xml:space="preserve">komisia) : </w:t>
      </w:r>
    </w:p>
    <w:p w14:paraId="156DB8C1" w14:textId="77777777" w:rsidR="004C4BCE" w:rsidRPr="00ED1AFE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61BE7087" w14:textId="77777777" w:rsidR="00E1567B" w:rsidRPr="00ED1AFE" w:rsidRDefault="00E1567B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2D557618" w14:textId="484F4D87" w:rsidR="004C4BCE" w:rsidRPr="00ED1AFE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sz w:val="20"/>
          <w:szCs w:val="20"/>
          <w:lang w:val="sk-SK"/>
        </w:rPr>
        <w:t>V ...</w:t>
      </w:r>
      <w:r w:rsidR="00E1567B" w:rsidRPr="00ED1AFE">
        <w:rPr>
          <w:rFonts w:ascii="Times New Roman" w:hAnsi="Times New Roman"/>
          <w:sz w:val="20"/>
          <w:szCs w:val="20"/>
          <w:lang w:val="sk-SK"/>
        </w:rPr>
        <w:t>................</w:t>
      </w:r>
      <w:r w:rsidRPr="00ED1AFE">
        <w:rPr>
          <w:rFonts w:ascii="Times New Roman" w:hAnsi="Times New Roman"/>
          <w:sz w:val="20"/>
          <w:szCs w:val="20"/>
          <w:lang w:val="sk-SK"/>
        </w:rPr>
        <w:t>............. dňa ........................</w:t>
      </w:r>
    </w:p>
    <w:p w14:paraId="42A0301D" w14:textId="77777777" w:rsidR="004C4BCE" w:rsidRPr="00ED1AFE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1662A79F" w14:textId="735EAE89" w:rsidR="004C4BCE" w:rsidRPr="00ED1AFE" w:rsidRDefault="004C4BCE" w:rsidP="004C4BCE">
      <w:pPr>
        <w:ind w:firstLine="708"/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sz w:val="20"/>
          <w:szCs w:val="20"/>
          <w:lang w:val="sk-SK"/>
        </w:rPr>
        <w:t xml:space="preserve">                                                    ...............................................................................................</w:t>
      </w:r>
    </w:p>
    <w:p w14:paraId="57E8C1CB" w14:textId="3E9BACAC" w:rsidR="00DC1DB7" w:rsidRPr="00ED1AFE" w:rsidRDefault="004C4BCE" w:rsidP="00E1567B">
      <w:pPr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sz w:val="20"/>
          <w:szCs w:val="20"/>
          <w:lang w:val="sk-SK"/>
        </w:rPr>
        <w:tab/>
      </w:r>
      <w:r w:rsidRPr="00ED1AFE">
        <w:rPr>
          <w:rFonts w:ascii="Times New Roman" w:hAnsi="Times New Roman"/>
          <w:sz w:val="20"/>
          <w:szCs w:val="20"/>
          <w:lang w:val="sk-SK"/>
        </w:rPr>
        <w:tab/>
      </w:r>
      <w:r w:rsidRPr="00ED1AFE">
        <w:rPr>
          <w:rFonts w:ascii="Times New Roman" w:hAnsi="Times New Roman"/>
          <w:sz w:val="20"/>
          <w:szCs w:val="20"/>
          <w:lang w:val="sk-SK"/>
        </w:rPr>
        <w:tab/>
      </w:r>
      <w:r w:rsidRPr="00ED1AFE">
        <w:rPr>
          <w:rFonts w:ascii="Times New Roman" w:hAnsi="Times New Roman"/>
          <w:sz w:val="20"/>
          <w:szCs w:val="20"/>
          <w:lang w:val="sk-SK"/>
        </w:rPr>
        <w:tab/>
        <w:t>Zodpovedná osoba alebo komisia (meno a priezvisko, funkcia, podpis)</w:t>
      </w:r>
    </w:p>
    <w:sectPr w:rsidR="00DC1DB7" w:rsidRPr="00ED1AFE" w:rsidSect="00842A54">
      <w:headerReference w:type="default" r:id="rId11"/>
      <w:footerReference w:type="default" r:id="rId12"/>
      <w:type w:val="continuous"/>
      <w:pgSz w:w="11906" w:h="16838" w:code="9"/>
      <w:pgMar w:top="984" w:right="1418" w:bottom="426" w:left="1418" w:header="568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981C9" w14:textId="77777777" w:rsidR="00D14D33" w:rsidRDefault="00D14D33">
      <w:r>
        <w:separator/>
      </w:r>
    </w:p>
    <w:p w14:paraId="5A24DD6D" w14:textId="77777777" w:rsidR="00D14D33" w:rsidRDefault="00D14D33"/>
  </w:endnote>
  <w:endnote w:type="continuationSeparator" w:id="0">
    <w:p w14:paraId="2B8FA991" w14:textId="77777777" w:rsidR="00D14D33" w:rsidRDefault="00D14D33">
      <w:r>
        <w:continuationSeparator/>
      </w:r>
    </w:p>
    <w:p w14:paraId="4168ED60" w14:textId="77777777" w:rsidR="00D14D33" w:rsidRDefault="00D14D33"/>
  </w:endnote>
  <w:endnote w:type="continuationNotice" w:id="1">
    <w:p w14:paraId="2663E73B" w14:textId="77777777" w:rsidR="00D14D33" w:rsidRDefault="00D14D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63E0CCF0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14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C437A" w14:textId="77777777" w:rsidR="00D14D33" w:rsidRDefault="00D14D33">
      <w:r>
        <w:separator/>
      </w:r>
    </w:p>
    <w:p w14:paraId="40A58692" w14:textId="77777777" w:rsidR="00D14D33" w:rsidRDefault="00D14D33"/>
  </w:footnote>
  <w:footnote w:type="continuationSeparator" w:id="0">
    <w:p w14:paraId="1006FD7F" w14:textId="77777777" w:rsidR="00D14D33" w:rsidRDefault="00D14D33">
      <w:r>
        <w:continuationSeparator/>
      </w:r>
    </w:p>
    <w:p w14:paraId="7737B5B1" w14:textId="77777777" w:rsidR="00D14D33" w:rsidRDefault="00D14D33"/>
  </w:footnote>
  <w:footnote w:type="continuationNotice" w:id="1">
    <w:p w14:paraId="1DE6045E" w14:textId="77777777" w:rsidR="00D14D33" w:rsidRDefault="00D14D33"/>
  </w:footnote>
  <w:footnote w:id="2">
    <w:p w14:paraId="382F1A59" w14:textId="5B92A23B" w:rsidR="00BF4804" w:rsidRPr="00BF4804" w:rsidRDefault="00BF4804">
      <w:pPr>
        <w:pStyle w:val="Textpoznmkypodiarou"/>
        <w:rPr>
          <w:lang w:val="de-DE"/>
        </w:rPr>
      </w:pPr>
      <w:r>
        <w:rPr>
          <w:rStyle w:val="Odkaznapoznmkupodiarou"/>
        </w:rPr>
        <w:footnoteRef/>
      </w:r>
      <w:r w:rsidRPr="00BF4804">
        <w:rPr>
          <w:lang w:val="de-DE"/>
        </w:rPr>
        <w:t xml:space="preserve"> </w:t>
      </w:r>
      <w:proofErr w:type="spellStart"/>
      <w:r w:rsidRPr="00BF4804">
        <w:rPr>
          <w:rFonts w:asciiTheme="minorHAnsi" w:hAnsiTheme="minorHAnsi" w:cstheme="minorHAnsi"/>
          <w:color w:val="000000"/>
          <w:sz w:val="14"/>
          <w:szCs w:val="19"/>
          <w:lang w:val="de-DE"/>
        </w:rPr>
        <w:t>ak</w:t>
      </w:r>
      <w:proofErr w:type="spellEnd"/>
      <w:r w:rsidRPr="00BF4804">
        <w:rPr>
          <w:rFonts w:asciiTheme="minorHAnsi" w:hAnsiTheme="minorHAnsi" w:cstheme="minorHAnsi"/>
          <w:color w:val="000000"/>
          <w:sz w:val="14"/>
          <w:szCs w:val="19"/>
          <w:lang w:val="de-DE"/>
        </w:rPr>
        <w:t xml:space="preserve"> </w:t>
      </w:r>
      <w:proofErr w:type="spellStart"/>
      <w:r w:rsidRPr="00BF4804">
        <w:rPr>
          <w:rFonts w:asciiTheme="minorHAnsi" w:hAnsiTheme="minorHAnsi" w:cstheme="minorHAnsi"/>
          <w:color w:val="000000"/>
          <w:sz w:val="14"/>
          <w:szCs w:val="19"/>
          <w:lang w:val="de-DE"/>
        </w:rPr>
        <w:t>relevantné</w:t>
      </w:r>
      <w:proofErr w:type="spellEnd"/>
    </w:p>
  </w:footnote>
  <w:footnote w:id="3">
    <w:p w14:paraId="2705B60E" w14:textId="0E94B5FE" w:rsidR="00455383" w:rsidRPr="003E2F48" w:rsidRDefault="00455383">
      <w:pPr>
        <w:pStyle w:val="Textpoznmkypodiarou"/>
        <w:rPr>
          <w:lang w:val="it-IT"/>
        </w:rPr>
      </w:pPr>
      <w:r w:rsidRPr="00455383">
        <w:rPr>
          <w:rStyle w:val="Odkaznapoznmkupodiarou"/>
          <w:sz w:val="14"/>
        </w:rPr>
        <w:footnoteRef/>
      </w:r>
      <w:r w:rsidRPr="003E2F48">
        <w:rPr>
          <w:sz w:val="14"/>
          <w:lang w:val="it-IT"/>
        </w:rPr>
        <w:t xml:space="preserve"> </w:t>
      </w:r>
      <w:r w:rsidR="007813F5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o</w:t>
      </w:r>
      <w:r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sobne</w:t>
      </w:r>
      <w:r w:rsidR="007813F5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 xml:space="preserve"> so zápisnicou a </w:t>
      </w:r>
      <w:r w:rsidR="003E2F48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podklad</w:t>
      </w:r>
      <w:r w:rsidR="007813F5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mi</w:t>
      </w:r>
      <w:r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,</w:t>
      </w:r>
      <w:r w:rsidR="003E2F48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 xml:space="preserve"> alebo</w:t>
      </w:r>
      <w:r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 xml:space="preserve"> </w:t>
      </w:r>
      <w:r w:rsidR="007813F5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katalóg, prospekt, i</w:t>
      </w:r>
      <w:r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 xml:space="preserve">nternet, </w:t>
      </w:r>
      <w:r w:rsidR="007813F5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e-</w:t>
      </w:r>
      <w:r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mail</w:t>
      </w:r>
      <w:r w:rsidR="003E2F48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 xml:space="preserve"> a po</w:t>
      </w:r>
      <w:r w:rsid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d.</w:t>
      </w:r>
    </w:p>
  </w:footnote>
  <w:footnote w:id="4">
    <w:p w14:paraId="1CCBA853" w14:textId="2F61B107" w:rsidR="007D3AEB" w:rsidRPr="007D3AEB" w:rsidRDefault="007D3AE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 w:rsidRPr="007D3AEB">
        <w:rPr>
          <w:lang w:val="it-IT"/>
        </w:rPr>
        <w:t xml:space="preserve"> </w:t>
      </w:r>
      <w:r>
        <w:rPr>
          <w:lang w:val="sk-SK"/>
        </w:rPr>
        <w:t>alebo cena uvedená v objednávke alebo v inom dokumente (daňovom doklade)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60398" w14:textId="77777777" w:rsidR="00E803DC" w:rsidRDefault="00E803DC" w:rsidP="00784402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6564D568" wp14:editId="685BD809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E4B0F0" w14:textId="77777777" w:rsidR="00E803DC" w:rsidRPr="00D72830" w:rsidRDefault="00E803DC" w:rsidP="00784402">
    <w:pPr>
      <w:ind w:right="283"/>
      <w:rPr>
        <w:b/>
        <w:sz w:val="20"/>
        <w:szCs w:val="20"/>
        <w:lang w:val="sk-SK"/>
      </w:rPr>
    </w:pPr>
  </w:p>
  <w:p w14:paraId="36A8D282" w14:textId="048CBFC8" w:rsidR="00D92DF7" w:rsidRPr="00BF4804" w:rsidRDefault="00D92DF7" w:rsidP="00784402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  <w:lang w:val="sk-SK"/>
      </w:rPr>
    </w:pPr>
    <w:r w:rsidRPr="00BF4804">
      <w:rPr>
        <w:rFonts w:ascii="Times New Roman" w:hAnsi="Times New Roman"/>
        <w:b/>
        <w:bCs/>
        <w:color w:val="000000"/>
        <w:sz w:val="20"/>
        <w:szCs w:val="20"/>
        <w:lang w:val="sk-SK"/>
      </w:rPr>
      <w:t xml:space="preserve">Príloha č. </w:t>
    </w:r>
    <w:r w:rsidR="00E803DC" w:rsidRPr="00BF4804">
      <w:rPr>
        <w:rFonts w:ascii="Times New Roman" w:hAnsi="Times New Roman"/>
        <w:b/>
        <w:bCs/>
        <w:color w:val="000000"/>
        <w:sz w:val="20"/>
        <w:szCs w:val="20"/>
        <w:lang w:val="sk-SK"/>
      </w:rPr>
      <w:t>5</w:t>
    </w:r>
    <w:r w:rsidRPr="00BF4804">
      <w:rPr>
        <w:rFonts w:ascii="Times New Roman" w:hAnsi="Times New Roman"/>
        <w:bCs/>
        <w:color w:val="000000"/>
        <w:sz w:val="20"/>
        <w:szCs w:val="20"/>
        <w:lang w:val="sk-SK"/>
      </w:rPr>
      <w:t xml:space="preserve"> </w:t>
    </w:r>
    <w:r w:rsidRPr="00BF4804">
      <w:rPr>
        <w:rFonts w:ascii="Times New Roman" w:hAnsi="Times New Roman"/>
        <w:b/>
        <w:bCs/>
        <w:color w:val="000000"/>
        <w:sz w:val="20"/>
        <w:szCs w:val="20"/>
        <w:lang w:val="sk-SK"/>
      </w:rPr>
      <w:t>k Usmerneniu k verejnému obstarávaniu/obstarávaniu</w:t>
    </w:r>
  </w:p>
  <w:p w14:paraId="57E8C205" w14:textId="77777777" w:rsidR="006D04C5" w:rsidRPr="00BF4804" w:rsidRDefault="006D04C5" w:rsidP="00D92DF7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 w15:restartNumberingAfterBreak="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82740498">
    <w:abstractNumId w:val="122"/>
  </w:num>
  <w:num w:numId="2" w16cid:durableId="1823504098">
    <w:abstractNumId w:val="83"/>
  </w:num>
  <w:num w:numId="3" w16cid:durableId="1550261917">
    <w:abstractNumId w:val="27"/>
  </w:num>
  <w:num w:numId="4" w16cid:durableId="1385791341">
    <w:abstractNumId w:val="121"/>
  </w:num>
  <w:num w:numId="5" w16cid:durableId="1715231706">
    <w:abstractNumId w:val="43"/>
  </w:num>
  <w:num w:numId="6" w16cid:durableId="2008047891">
    <w:abstractNumId w:val="119"/>
  </w:num>
  <w:num w:numId="7" w16cid:durableId="994260942">
    <w:abstractNumId w:val="84"/>
  </w:num>
  <w:num w:numId="8" w16cid:durableId="147673038">
    <w:abstractNumId w:val="152"/>
  </w:num>
  <w:num w:numId="9" w16cid:durableId="1315911480">
    <w:abstractNumId w:val="99"/>
  </w:num>
  <w:num w:numId="10" w16cid:durableId="141390659">
    <w:abstractNumId w:val="22"/>
  </w:num>
  <w:num w:numId="11" w16cid:durableId="2120877380">
    <w:abstractNumId w:val="35"/>
  </w:num>
  <w:num w:numId="12" w16cid:durableId="1975794336">
    <w:abstractNumId w:val="91"/>
  </w:num>
  <w:num w:numId="13" w16cid:durableId="1130128557">
    <w:abstractNumId w:val="1"/>
  </w:num>
  <w:num w:numId="14" w16cid:durableId="2015717705">
    <w:abstractNumId w:val="19"/>
  </w:num>
  <w:num w:numId="15" w16cid:durableId="773940530">
    <w:abstractNumId w:val="0"/>
  </w:num>
  <w:num w:numId="16" w16cid:durableId="586814129">
    <w:abstractNumId w:val="125"/>
  </w:num>
  <w:num w:numId="17" w16cid:durableId="136383120">
    <w:abstractNumId w:val="133"/>
  </w:num>
  <w:num w:numId="18" w16cid:durableId="192815956">
    <w:abstractNumId w:val="53"/>
  </w:num>
  <w:num w:numId="19" w16cid:durableId="1016812969">
    <w:abstractNumId w:val="40"/>
  </w:num>
  <w:num w:numId="20" w16cid:durableId="434643429">
    <w:abstractNumId w:val="137"/>
  </w:num>
  <w:num w:numId="21" w16cid:durableId="1401101355">
    <w:abstractNumId w:val="2"/>
  </w:num>
  <w:num w:numId="22" w16cid:durableId="745961181">
    <w:abstractNumId w:val="88"/>
  </w:num>
  <w:num w:numId="23" w16cid:durableId="1445810042">
    <w:abstractNumId w:val="39"/>
  </w:num>
  <w:num w:numId="24" w16cid:durableId="1566331285">
    <w:abstractNumId w:val="118"/>
  </w:num>
  <w:num w:numId="25" w16cid:durableId="1829831500">
    <w:abstractNumId w:val="139"/>
  </w:num>
  <w:num w:numId="26" w16cid:durableId="610668453">
    <w:abstractNumId w:val="65"/>
  </w:num>
  <w:num w:numId="27" w16cid:durableId="1630238337">
    <w:abstractNumId w:val="140"/>
  </w:num>
  <w:num w:numId="28" w16cid:durableId="637152535">
    <w:abstractNumId w:val="110"/>
  </w:num>
  <w:num w:numId="29" w16cid:durableId="410615683">
    <w:abstractNumId w:val="79"/>
  </w:num>
  <w:num w:numId="30" w16cid:durableId="966542515">
    <w:abstractNumId w:val="113"/>
  </w:num>
  <w:num w:numId="31" w16cid:durableId="1271204647">
    <w:abstractNumId w:val="33"/>
  </w:num>
  <w:num w:numId="32" w16cid:durableId="1140417466">
    <w:abstractNumId w:val="117"/>
  </w:num>
  <w:num w:numId="33" w16cid:durableId="368997755">
    <w:abstractNumId w:val="103"/>
  </w:num>
  <w:num w:numId="34" w16cid:durableId="2002851726">
    <w:abstractNumId w:val="144"/>
  </w:num>
  <w:num w:numId="35" w16cid:durableId="1763136531">
    <w:abstractNumId w:val="129"/>
  </w:num>
  <w:num w:numId="36" w16cid:durableId="1018119000">
    <w:abstractNumId w:val="145"/>
  </w:num>
  <w:num w:numId="37" w16cid:durableId="382337899">
    <w:abstractNumId w:val="149"/>
  </w:num>
  <w:num w:numId="38" w16cid:durableId="473253188">
    <w:abstractNumId w:val="75"/>
  </w:num>
  <w:num w:numId="39" w16cid:durableId="1159617581">
    <w:abstractNumId w:val="4"/>
  </w:num>
  <w:num w:numId="40" w16cid:durableId="416562792">
    <w:abstractNumId w:val="128"/>
  </w:num>
  <w:num w:numId="41" w16cid:durableId="1708338586">
    <w:abstractNumId w:val="97"/>
  </w:num>
  <w:num w:numId="42" w16cid:durableId="239339725">
    <w:abstractNumId w:val="109"/>
  </w:num>
  <w:num w:numId="43" w16cid:durableId="1197699252">
    <w:abstractNumId w:val="142"/>
  </w:num>
  <w:num w:numId="44" w16cid:durableId="929389645">
    <w:abstractNumId w:val="86"/>
  </w:num>
  <w:num w:numId="45" w16cid:durableId="1220241906">
    <w:abstractNumId w:val="81"/>
  </w:num>
  <w:num w:numId="46" w16cid:durableId="1446075065">
    <w:abstractNumId w:val="93"/>
  </w:num>
  <w:num w:numId="47" w16cid:durableId="1969314232">
    <w:abstractNumId w:val="51"/>
  </w:num>
  <w:num w:numId="48" w16cid:durableId="1260404494">
    <w:abstractNumId w:val="25"/>
  </w:num>
  <w:num w:numId="49" w16cid:durableId="1006177787">
    <w:abstractNumId w:val="112"/>
  </w:num>
  <w:num w:numId="50" w16cid:durableId="1299265095">
    <w:abstractNumId w:val="54"/>
  </w:num>
  <w:num w:numId="51" w16cid:durableId="1525943019">
    <w:abstractNumId w:val="56"/>
  </w:num>
  <w:num w:numId="52" w16cid:durableId="1710715683">
    <w:abstractNumId w:val="62"/>
  </w:num>
  <w:num w:numId="53" w16cid:durableId="1796025083">
    <w:abstractNumId w:val="13"/>
  </w:num>
  <w:num w:numId="54" w16cid:durableId="1748721863">
    <w:abstractNumId w:val="80"/>
  </w:num>
  <w:num w:numId="55" w16cid:durableId="881286618">
    <w:abstractNumId w:val="9"/>
  </w:num>
  <w:num w:numId="56" w16cid:durableId="1646277492">
    <w:abstractNumId w:val="63"/>
  </w:num>
  <w:num w:numId="57" w16cid:durableId="1347486843">
    <w:abstractNumId w:val="29"/>
  </w:num>
  <w:num w:numId="58" w16cid:durableId="1575239600">
    <w:abstractNumId w:val="105"/>
  </w:num>
  <w:num w:numId="59" w16cid:durableId="1126656646">
    <w:abstractNumId w:val="7"/>
  </w:num>
  <w:num w:numId="60" w16cid:durableId="741368952">
    <w:abstractNumId w:val="70"/>
  </w:num>
  <w:num w:numId="61" w16cid:durableId="516584678">
    <w:abstractNumId w:val="124"/>
  </w:num>
  <w:num w:numId="62" w16cid:durableId="1639337067">
    <w:abstractNumId w:val="90"/>
  </w:num>
  <w:num w:numId="63" w16cid:durableId="1777942421">
    <w:abstractNumId w:val="111"/>
  </w:num>
  <w:num w:numId="64" w16cid:durableId="514879076">
    <w:abstractNumId w:val="108"/>
  </w:num>
  <w:num w:numId="65" w16cid:durableId="16735569">
    <w:abstractNumId w:val="42"/>
  </w:num>
  <w:num w:numId="66" w16cid:durableId="1670909893">
    <w:abstractNumId w:val="52"/>
  </w:num>
  <w:num w:numId="67" w16cid:durableId="1607998796">
    <w:abstractNumId w:val="102"/>
  </w:num>
  <w:num w:numId="68" w16cid:durableId="1456099079">
    <w:abstractNumId w:val="46"/>
  </w:num>
  <w:num w:numId="69" w16cid:durableId="1661303361">
    <w:abstractNumId w:val="123"/>
  </w:num>
  <w:num w:numId="70" w16cid:durableId="1007556977">
    <w:abstractNumId w:val="64"/>
  </w:num>
  <w:num w:numId="71" w16cid:durableId="1302541331">
    <w:abstractNumId w:val="45"/>
  </w:num>
  <w:num w:numId="72" w16cid:durableId="617447249">
    <w:abstractNumId w:val="85"/>
  </w:num>
  <w:num w:numId="73" w16cid:durableId="973296090">
    <w:abstractNumId w:val="60"/>
  </w:num>
  <w:num w:numId="74" w16cid:durableId="1317614920">
    <w:abstractNumId w:val="14"/>
  </w:num>
  <w:num w:numId="75" w16cid:durableId="1679965089">
    <w:abstractNumId w:val="28"/>
  </w:num>
  <w:num w:numId="76" w16cid:durableId="946085098">
    <w:abstractNumId w:val="138"/>
  </w:num>
  <w:num w:numId="77" w16cid:durableId="1804497035">
    <w:abstractNumId w:val="136"/>
  </w:num>
  <w:num w:numId="78" w16cid:durableId="356783569">
    <w:abstractNumId w:val="107"/>
  </w:num>
  <w:num w:numId="79" w16cid:durableId="375737763">
    <w:abstractNumId w:val="131"/>
  </w:num>
  <w:num w:numId="80" w16cid:durableId="1598171322">
    <w:abstractNumId w:val="72"/>
  </w:num>
  <w:num w:numId="81" w16cid:durableId="666860857">
    <w:abstractNumId w:val="61"/>
  </w:num>
  <w:num w:numId="82" w16cid:durableId="1318799272">
    <w:abstractNumId w:val="89"/>
  </w:num>
  <w:num w:numId="83" w16cid:durableId="959873009">
    <w:abstractNumId w:val="92"/>
  </w:num>
  <w:num w:numId="84" w16cid:durableId="546256562">
    <w:abstractNumId w:val="106"/>
  </w:num>
  <w:num w:numId="85" w16cid:durableId="385882634">
    <w:abstractNumId w:val="18"/>
  </w:num>
  <w:num w:numId="86" w16cid:durableId="1496216377">
    <w:abstractNumId w:val="41"/>
  </w:num>
  <w:num w:numId="87" w16cid:durableId="2109691809">
    <w:abstractNumId w:val="36"/>
  </w:num>
  <w:num w:numId="88" w16cid:durableId="1577278813">
    <w:abstractNumId w:val="32"/>
  </w:num>
  <w:num w:numId="89" w16cid:durableId="2023386689">
    <w:abstractNumId w:val="34"/>
  </w:num>
  <w:num w:numId="90" w16cid:durableId="1560441143">
    <w:abstractNumId w:val="148"/>
  </w:num>
  <w:num w:numId="91" w16cid:durableId="2116632254">
    <w:abstractNumId w:val="5"/>
  </w:num>
  <w:num w:numId="92" w16cid:durableId="273513547">
    <w:abstractNumId w:val="38"/>
  </w:num>
  <w:num w:numId="93" w16cid:durableId="969090431">
    <w:abstractNumId w:val="146"/>
  </w:num>
  <w:num w:numId="94" w16cid:durableId="1820993518">
    <w:abstractNumId w:val="67"/>
  </w:num>
  <w:num w:numId="95" w16cid:durableId="1499078854">
    <w:abstractNumId w:val="44"/>
  </w:num>
  <w:num w:numId="96" w16cid:durableId="15165350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70726344">
    <w:abstractNumId w:val="26"/>
  </w:num>
  <w:num w:numId="98" w16cid:durableId="1584803709">
    <w:abstractNumId w:val="6"/>
  </w:num>
  <w:num w:numId="99" w16cid:durableId="218593572">
    <w:abstractNumId w:val="74"/>
  </w:num>
  <w:num w:numId="100" w16cid:durableId="963657908">
    <w:abstractNumId w:val="98"/>
  </w:num>
  <w:num w:numId="101" w16cid:durableId="637145068">
    <w:abstractNumId w:val="127"/>
  </w:num>
  <w:num w:numId="102" w16cid:durableId="1029374957">
    <w:abstractNumId w:val="17"/>
  </w:num>
  <w:num w:numId="103" w16cid:durableId="440877194">
    <w:abstractNumId w:val="134"/>
  </w:num>
  <w:num w:numId="104" w16cid:durableId="1799760245">
    <w:abstractNumId w:val="12"/>
  </w:num>
  <w:num w:numId="105" w16cid:durableId="2103067087">
    <w:abstractNumId w:val="76"/>
  </w:num>
  <w:num w:numId="106" w16cid:durableId="1549148594">
    <w:abstractNumId w:val="135"/>
  </w:num>
  <w:num w:numId="107" w16cid:durableId="901135251">
    <w:abstractNumId w:val="94"/>
  </w:num>
  <w:num w:numId="108" w16cid:durableId="602804026">
    <w:abstractNumId w:val="10"/>
  </w:num>
  <w:num w:numId="109" w16cid:durableId="1992250819">
    <w:abstractNumId w:val="11"/>
  </w:num>
  <w:num w:numId="110" w16cid:durableId="2062165332">
    <w:abstractNumId w:val="58"/>
  </w:num>
  <w:num w:numId="111" w16cid:durableId="548884792">
    <w:abstractNumId w:val="101"/>
  </w:num>
  <w:num w:numId="112" w16cid:durableId="2098331999">
    <w:abstractNumId w:val="16"/>
  </w:num>
  <w:num w:numId="113" w16cid:durableId="1692994615">
    <w:abstractNumId w:val="114"/>
  </w:num>
  <w:num w:numId="114" w16cid:durableId="150567521">
    <w:abstractNumId w:val="77"/>
  </w:num>
  <w:num w:numId="115" w16cid:durableId="528566978">
    <w:abstractNumId w:val="115"/>
  </w:num>
  <w:num w:numId="116" w16cid:durableId="196935687">
    <w:abstractNumId w:val="132"/>
  </w:num>
  <w:num w:numId="117" w16cid:durableId="813328190">
    <w:abstractNumId w:val="55"/>
  </w:num>
  <w:num w:numId="118" w16cid:durableId="1837188334">
    <w:abstractNumId w:val="147"/>
  </w:num>
  <w:num w:numId="119" w16cid:durableId="473765004">
    <w:abstractNumId w:val="143"/>
  </w:num>
  <w:num w:numId="120" w16cid:durableId="184906059">
    <w:abstractNumId w:val="104"/>
  </w:num>
  <w:num w:numId="121" w16cid:durableId="717896216">
    <w:abstractNumId w:val="15"/>
  </w:num>
  <w:num w:numId="122" w16cid:durableId="1618636460">
    <w:abstractNumId w:val="23"/>
  </w:num>
  <w:num w:numId="123" w16cid:durableId="138155023">
    <w:abstractNumId w:val="71"/>
  </w:num>
  <w:num w:numId="124" w16cid:durableId="2067679178">
    <w:abstractNumId w:val="96"/>
  </w:num>
  <w:num w:numId="125" w16cid:durableId="368383665">
    <w:abstractNumId w:val="59"/>
  </w:num>
  <w:num w:numId="126" w16cid:durableId="1354958096">
    <w:abstractNumId w:val="116"/>
  </w:num>
  <w:num w:numId="127" w16cid:durableId="359820041">
    <w:abstractNumId w:val="57"/>
  </w:num>
  <w:num w:numId="128" w16cid:durableId="1919484525">
    <w:abstractNumId w:val="95"/>
  </w:num>
  <w:num w:numId="129" w16cid:durableId="1794396340">
    <w:abstractNumId w:val="130"/>
  </w:num>
  <w:num w:numId="130" w16cid:durableId="1415858588">
    <w:abstractNumId w:val="24"/>
  </w:num>
  <w:num w:numId="131" w16cid:durableId="956788886">
    <w:abstractNumId w:val="48"/>
  </w:num>
  <w:num w:numId="132" w16cid:durableId="1347710856">
    <w:abstractNumId w:val="150"/>
  </w:num>
  <w:num w:numId="133" w16cid:durableId="430318226">
    <w:abstractNumId w:val="69"/>
  </w:num>
  <w:num w:numId="134" w16cid:durableId="1175457937">
    <w:abstractNumId w:val="50"/>
  </w:num>
  <w:num w:numId="135" w16cid:durableId="709770487">
    <w:abstractNumId w:val="73"/>
  </w:num>
  <w:num w:numId="136" w16cid:durableId="1451700950">
    <w:abstractNumId w:val="37"/>
  </w:num>
  <w:num w:numId="137" w16cid:durableId="806506935">
    <w:abstractNumId w:val="126"/>
  </w:num>
  <w:num w:numId="138" w16cid:durableId="254244993">
    <w:abstractNumId w:val="100"/>
  </w:num>
  <w:num w:numId="139" w16cid:durableId="1672415342">
    <w:abstractNumId w:val="68"/>
  </w:num>
  <w:num w:numId="140" w16cid:durableId="626281161">
    <w:abstractNumId w:val="151"/>
  </w:num>
  <w:num w:numId="141" w16cid:durableId="1063795926">
    <w:abstractNumId w:val="3"/>
  </w:num>
  <w:num w:numId="142" w16cid:durableId="1834174271">
    <w:abstractNumId w:val="78"/>
  </w:num>
  <w:num w:numId="143" w16cid:durableId="376315582">
    <w:abstractNumId w:val="83"/>
  </w:num>
  <w:num w:numId="144" w16cid:durableId="268200155">
    <w:abstractNumId w:val="47"/>
  </w:num>
  <w:num w:numId="145" w16cid:durableId="1490054746">
    <w:abstractNumId w:val="87"/>
  </w:num>
  <w:num w:numId="146" w16cid:durableId="1816873681">
    <w:abstractNumId w:val="30"/>
  </w:num>
  <w:num w:numId="147" w16cid:durableId="147132479">
    <w:abstractNumId w:val="141"/>
  </w:num>
  <w:num w:numId="148" w16cid:durableId="1832678532">
    <w:abstractNumId w:val="21"/>
  </w:num>
  <w:num w:numId="149" w16cid:durableId="1924489344">
    <w:abstractNumId w:val="49"/>
  </w:num>
  <w:num w:numId="150" w16cid:durableId="859322150">
    <w:abstractNumId w:val="122"/>
  </w:num>
  <w:num w:numId="151" w16cid:durableId="623584250">
    <w:abstractNumId w:val="120"/>
  </w:num>
  <w:num w:numId="152" w16cid:durableId="768090137">
    <w:abstractNumId w:val="66"/>
  </w:num>
  <w:num w:numId="153" w16cid:durableId="1590891568">
    <w:abstractNumId w:val="82"/>
  </w:num>
  <w:num w:numId="154" w16cid:durableId="20588460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575317716">
    <w:abstractNumId w:val="8"/>
  </w:num>
  <w:num w:numId="156" w16cid:durableId="1085882188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2E20"/>
    <w:rsid w:val="00064310"/>
    <w:rsid w:val="0006587B"/>
    <w:rsid w:val="000667D2"/>
    <w:rsid w:val="00066ED8"/>
    <w:rsid w:val="00070FC4"/>
    <w:rsid w:val="00071987"/>
    <w:rsid w:val="000738C5"/>
    <w:rsid w:val="00074D2F"/>
    <w:rsid w:val="0007520B"/>
    <w:rsid w:val="0007555C"/>
    <w:rsid w:val="00075C1E"/>
    <w:rsid w:val="00075D02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30B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4A1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0F3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5DC5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17A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23DA"/>
    <w:rsid w:val="002E32BC"/>
    <w:rsid w:val="002E43B7"/>
    <w:rsid w:val="002E71B4"/>
    <w:rsid w:val="002F06B5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1433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38B7"/>
    <w:rsid w:val="0035528F"/>
    <w:rsid w:val="0035616E"/>
    <w:rsid w:val="00356917"/>
    <w:rsid w:val="00356B55"/>
    <w:rsid w:val="00360290"/>
    <w:rsid w:val="003604A4"/>
    <w:rsid w:val="003604AC"/>
    <w:rsid w:val="00360EB6"/>
    <w:rsid w:val="003611B8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5B5B"/>
    <w:rsid w:val="003C7343"/>
    <w:rsid w:val="003C7AB1"/>
    <w:rsid w:val="003D3726"/>
    <w:rsid w:val="003D424B"/>
    <w:rsid w:val="003D4F02"/>
    <w:rsid w:val="003D544F"/>
    <w:rsid w:val="003D6630"/>
    <w:rsid w:val="003D6DF4"/>
    <w:rsid w:val="003E2F48"/>
    <w:rsid w:val="003E3FFA"/>
    <w:rsid w:val="003E46CA"/>
    <w:rsid w:val="003E5311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5383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5AA3"/>
    <w:rsid w:val="004B63C1"/>
    <w:rsid w:val="004B67CC"/>
    <w:rsid w:val="004B6E08"/>
    <w:rsid w:val="004C2823"/>
    <w:rsid w:val="004C465F"/>
    <w:rsid w:val="004C4BCE"/>
    <w:rsid w:val="004C56E1"/>
    <w:rsid w:val="004C6D0F"/>
    <w:rsid w:val="004C7637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53BF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3445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02D6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306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0DD6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A6EDA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36E5F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30C"/>
    <w:rsid w:val="00774F7A"/>
    <w:rsid w:val="00777B34"/>
    <w:rsid w:val="00777F97"/>
    <w:rsid w:val="007813F5"/>
    <w:rsid w:val="00781B17"/>
    <w:rsid w:val="00782441"/>
    <w:rsid w:val="0078250C"/>
    <w:rsid w:val="00782556"/>
    <w:rsid w:val="00782BA2"/>
    <w:rsid w:val="00782F40"/>
    <w:rsid w:val="00783127"/>
    <w:rsid w:val="00784402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AEE"/>
    <w:rsid w:val="007D0D24"/>
    <w:rsid w:val="007D22CE"/>
    <w:rsid w:val="007D368A"/>
    <w:rsid w:val="007D3AEB"/>
    <w:rsid w:val="007D3B89"/>
    <w:rsid w:val="007D5583"/>
    <w:rsid w:val="007D6732"/>
    <w:rsid w:val="007D697F"/>
    <w:rsid w:val="007D6B58"/>
    <w:rsid w:val="007D6B69"/>
    <w:rsid w:val="007D74E3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2A54"/>
    <w:rsid w:val="0084392A"/>
    <w:rsid w:val="00843E01"/>
    <w:rsid w:val="00844D1E"/>
    <w:rsid w:val="00844D4F"/>
    <w:rsid w:val="00845340"/>
    <w:rsid w:val="00847C01"/>
    <w:rsid w:val="00847CA7"/>
    <w:rsid w:val="008503A8"/>
    <w:rsid w:val="008517F8"/>
    <w:rsid w:val="00853AAF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33C6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0EA"/>
    <w:rsid w:val="009108AD"/>
    <w:rsid w:val="0091097D"/>
    <w:rsid w:val="009110BE"/>
    <w:rsid w:val="00917D81"/>
    <w:rsid w:val="00922003"/>
    <w:rsid w:val="009238B6"/>
    <w:rsid w:val="00923CD6"/>
    <w:rsid w:val="00925376"/>
    <w:rsid w:val="00926845"/>
    <w:rsid w:val="009275CA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287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3B5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5E6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05CF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BF4714"/>
    <w:rsid w:val="00BF4804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0950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1446"/>
    <w:rsid w:val="00D04ED6"/>
    <w:rsid w:val="00D05F38"/>
    <w:rsid w:val="00D07975"/>
    <w:rsid w:val="00D10C90"/>
    <w:rsid w:val="00D1104D"/>
    <w:rsid w:val="00D112B6"/>
    <w:rsid w:val="00D13DF3"/>
    <w:rsid w:val="00D14044"/>
    <w:rsid w:val="00D14D33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04DF"/>
    <w:rsid w:val="00D33DEB"/>
    <w:rsid w:val="00D34728"/>
    <w:rsid w:val="00D356EC"/>
    <w:rsid w:val="00D358E4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09E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DF7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4F64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91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3DC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1AFE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1CA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5F3D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2C4E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591F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  <w15:docId w15:val="{463BBD34-2558-4F9D-8217-CA6131D26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customStyle="1" w:styleId="Tabukasmriekou21">
    <w:name w:val="Tabuľka s mriežkou 21"/>
    <w:basedOn w:val="Normlnatabuka"/>
    <w:uiPriority w:val="47"/>
    <w:rsid w:val="00736E5F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rsid w:val="007813F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FC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band1Vert">
      <w:tblPr/>
      <w:tcPr>
        <w:shd w:val="clear" w:color="auto" w:fill="D9FF87" w:themeFill="accent2" w:themeFillTint="66"/>
      </w:tcPr>
    </w:tblStylePr>
    <w:tblStylePr w:type="band1Horz">
      <w:tblPr/>
      <w:tcPr>
        <w:shd w:val="clear" w:color="auto" w:fill="D9FF87" w:themeFill="accent2" w:themeFillTint="66"/>
      </w:tcPr>
    </w:tblStylePr>
  </w:style>
  <w:style w:type="character" w:styleId="Nevyrieenzmienka">
    <w:name w:val="Unresolved Mention"/>
    <w:basedOn w:val="Predvolenpsmoodseku"/>
    <w:uiPriority w:val="99"/>
    <w:semiHidden/>
    <w:unhideWhenUsed/>
    <w:rsid w:val="001134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xx.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E2E403-DDF0-4C48-A499-7FC19957CD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</cp:lastModifiedBy>
  <cp:revision>22</cp:revision>
  <cp:lastPrinted>2006-02-10T13:19:00Z</cp:lastPrinted>
  <dcterms:created xsi:type="dcterms:W3CDTF">2016-05-25T08:31:00Z</dcterms:created>
  <dcterms:modified xsi:type="dcterms:W3CDTF">2024-08-16T06:27:00Z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